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558BE" w14:textId="1E1E9A7E" w:rsidR="001316F6" w:rsidRPr="001316F6" w:rsidRDefault="001316F6" w:rsidP="599D66C9">
      <w:pPr>
        <w:rPr>
          <w:rFonts w:eastAsiaTheme="minorEastAsia"/>
          <w:b/>
          <w:bCs/>
        </w:rPr>
      </w:pPr>
    </w:p>
    <w:p w14:paraId="7831ABC5" w14:textId="11EFA061" w:rsidR="001316F6" w:rsidRPr="001316F6" w:rsidRDefault="001316F6" w:rsidP="599D66C9">
      <w:pPr>
        <w:rPr>
          <w:rFonts w:eastAsiaTheme="minorEastAsia"/>
          <w:b/>
          <w:bCs/>
          <w:sz w:val="28"/>
          <w:szCs w:val="28"/>
        </w:rPr>
      </w:pPr>
      <w:r w:rsidRPr="599D66C9">
        <w:rPr>
          <w:rFonts w:eastAsiaTheme="minorEastAsia"/>
          <w:b/>
          <w:bCs/>
          <w:sz w:val="28"/>
          <w:szCs w:val="28"/>
        </w:rPr>
        <w:t>Supporting Female Apprentices: A Quick Reference Guide</w:t>
      </w:r>
    </w:p>
    <w:p w14:paraId="2497AFDC" w14:textId="77777777" w:rsidR="001316F6" w:rsidRPr="001316F6" w:rsidRDefault="001316F6" w:rsidP="599D66C9">
      <w:pPr>
        <w:rPr>
          <w:rFonts w:eastAsiaTheme="minorEastAsia"/>
        </w:rPr>
      </w:pPr>
      <w:r w:rsidRPr="599D66C9">
        <w:rPr>
          <w:rFonts w:eastAsiaTheme="minorEastAsia"/>
        </w:rPr>
        <w:t>Women are an important and growing part of the furnishing and cabinet-making industry. Encouraging and supporting female apprentices strengthens your business by bringing fresh ideas, problem-solving styles, and leadership potential to the workplace. Making a conscious commitment to welcome women opens your business to 50% more of the population, helping to fill skill shortages and build a stronger, more sustainable team.</w:t>
      </w:r>
    </w:p>
    <w:p w14:paraId="6A42582C" w14:textId="0B6220C8" w:rsidR="001316F6" w:rsidRPr="001316F6" w:rsidRDefault="001316F6" w:rsidP="599D66C9">
      <w:pPr>
        <w:rPr>
          <w:rFonts w:eastAsiaTheme="minorEastAsia"/>
        </w:rPr>
      </w:pPr>
      <w:r w:rsidRPr="599D66C9">
        <w:rPr>
          <w:rFonts w:eastAsiaTheme="minorEastAsia"/>
        </w:rPr>
        <w:t>While the trade has traditionally been male-dominated, employers who create inclusive, respectful, and well-supported environments not only help apprentices thriv</w:t>
      </w:r>
      <w:r w:rsidR="3AE6E970" w:rsidRPr="599D66C9">
        <w:rPr>
          <w:rFonts w:eastAsiaTheme="minorEastAsia"/>
        </w:rPr>
        <w:t xml:space="preserve">e </w:t>
      </w:r>
      <w:r w:rsidRPr="599D66C9">
        <w:rPr>
          <w:rFonts w:eastAsiaTheme="minorEastAsia"/>
        </w:rPr>
        <w:t>they also strengthen the entire team and industry.</w:t>
      </w:r>
    </w:p>
    <w:p w14:paraId="3727B00B" w14:textId="21F89BE1" w:rsidR="599D66C9" w:rsidRDefault="599D66C9" w:rsidP="599D66C9">
      <w:pPr>
        <w:rPr>
          <w:rFonts w:eastAsiaTheme="minorEastAsia"/>
          <w:sz w:val="28"/>
          <w:szCs w:val="28"/>
        </w:rPr>
      </w:pPr>
    </w:p>
    <w:p w14:paraId="0E3D743E" w14:textId="77777777" w:rsidR="001316F6" w:rsidRPr="001316F6" w:rsidRDefault="001316F6" w:rsidP="599D66C9">
      <w:pPr>
        <w:rPr>
          <w:rFonts w:eastAsiaTheme="minorEastAsia"/>
          <w:b/>
          <w:bCs/>
          <w:sz w:val="28"/>
          <w:szCs w:val="28"/>
        </w:rPr>
      </w:pPr>
      <w:r w:rsidRPr="599D66C9">
        <w:rPr>
          <w:rFonts w:eastAsiaTheme="minorEastAsia"/>
          <w:b/>
          <w:bCs/>
          <w:sz w:val="28"/>
          <w:szCs w:val="28"/>
        </w:rPr>
        <w:t>The Benefits of Women in Trades</w:t>
      </w:r>
    </w:p>
    <w:p w14:paraId="57614962" w14:textId="54D89CBD" w:rsidR="001316F6" w:rsidRPr="001316F6" w:rsidRDefault="5EF76D7E" w:rsidP="599D66C9">
      <w:pPr>
        <w:rPr>
          <w:rFonts w:eastAsiaTheme="minorEastAsia"/>
        </w:rPr>
      </w:pPr>
      <w:r w:rsidRPr="599D66C9">
        <w:rPr>
          <w:rFonts w:eastAsiaTheme="minorEastAsia"/>
        </w:rPr>
        <w:t xml:space="preserve">Hiring a female apprentice offers significant advantages for businesses. It enhances workplace diversity, introduces fresh perspectives and valuable skills, and helps alleviate the broader industry skills shortage. A diverse team contributes to a more inclusive and positive workplace culture, and female apprentices often demonstrate strong commitment and loyalty once employed. </w:t>
      </w:r>
    </w:p>
    <w:p w14:paraId="37F62039" w14:textId="5D32BF5A" w:rsidR="001316F6" w:rsidRPr="001316F6" w:rsidRDefault="5EF76D7E" w:rsidP="599D66C9">
      <w:pPr>
        <w:rPr>
          <w:rFonts w:eastAsiaTheme="minorEastAsia"/>
        </w:rPr>
      </w:pPr>
      <w:r w:rsidRPr="599D66C9">
        <w:rPr>
          <w:rFonts w:eastAsiaTheme="minorEastAsia"/>
        </w:rPr>
        <w:t>By supporting the recruitment of women, companies also promote gender equality and play an active role in challenging outdated industry stereotypes</w:t>
      </w:r>
    </w:p>
    <w:p w14:paraId="66A12359" w14:textId="5C69B41B" w:rsidR="001316F6" w:rsidRPr="001316F6" w:rsidRDefault="001316F6" w:rsidP="599D66C9">
      <w:pPr>
        <w:rPr>
          <w:rFonts w:eastAsiaTheme="minorEastAsia"/>
        </w:rPr>
      </w:pPr>
      <w:r w:rsidRPr="599D66C9">
        <w:rPr>
          <w:rFonts w:eastAsiaTheme="minorEastAsia"/>
        </w:rPr>
        <w:t>Women bring valuable perspectives and skills that strengthen teamwork, quality, and problem-solving across all areas of the business.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2"/>
        <w:gridCol w:w="6334"/>
      </w:tblGrid>
      <w:tr w:rsidR="001316F6" w:rsidRPr="001316F6" w14:paraId="7B40893F" w14:textId="77777777" w:rsidTr="599D66C9">
        <w:tc>
          <w:tcPr>
            <w:tcW w:w="0" w:type="auto"/>
            <w:hideMark/>
          </w:tcPr>
          <w:p w14:paraId="4ED5E958" w14:textId="77777777" w:rsidR="001316F6" w:rsidRPr="001316F6" w:rsidRDefault="001316F6" w:rsidP="599D66C9">
            <w:pPr>
              <w:spacing w:after="160" w:line="278" w:lineRule="auto"/>
              <w:rPr>
                <w:rFonts w:eastAsiaTheme="minorEastAsia"/>
                <w:b/>
                <w:bCs/>
              </w:rPr>
            </w:pPr>
            <w:r w:rsidRPr="599D66C9">
              <w:rPr>
                <w:rFonts w:eastAsiaTheme="minorEastAsia"/>
                <w:b/>
                <w:bCs/>
              </w:rPr>
              <w:t>Skill/Contribution</w:t>
            </w:r>
          </w:p>
        </w:tc>
        <w:tc>
          <w:tcPr>
            <w:tcW w:w="0" w:type="auto"/>
            <w:hideMark/>
          </w:tcPr>
          <w:p w14:paraId="7F65B0E7" w14:textId="77777777" w:rsidR="001316F6" w:rsidRPr="001316F6" w:rsidRDefault="001316F6" w:rsidP="599D66C9">
            <w:pPr>
              <w:spacing w:after="160" w:line="278" w:lineRule="auto"/>
              <w:rPr>
                <w:rFonts w:eastAsiaTheme="minorEastAsia"/>
                <w:b/>
                <w:bCs/>
              </w:rPr>
            </w:pPr>
            <w:r w:rsidRPr="599D66C9">
              <w:rPr>
                <w:rFonts w:eastAsiaTheme="minorEastAsia"/>
                <w:b/>
                <w:bCs/>
              </w:rPr>
              <w:t>Business Value</w:t>
            </w:r>
          </w:p>
        </w:tc>
      </w:tr>
      <w:tr w:rsidR="001316F6" w:rsidRPr="001316F6" w14:paraId="4B3490C1" w14:textId="77777777" w:rsidTr="599D66C9">
        <w:tc>
          <w:tcPr>
            <w:tcW w:w="0" w:type="auto"/>
            <w:hideMark/>
          </w:tcPr>
          <w:p w14:paraId="75DE357D" w14:textId="77777777" w:rsidR="001316F6" w:rsidRPr="001316F6" w:rsidRDefault="001316F6" w:rsidP="599D66C9">
            <w:pPr>
              <w:spacing w:after="160" w:line="278" w:lineRule="auto"/>
              <w:rPr>
                <w:rFonts w:eastAsiaTheme="minorEastAsia"/>
                <w:b/>
                <w:bCs/>
              </w:rPr>
            </w:pPr>
            <w:r w:rsidRPr="599D66C9">
              <w:rPr>
                <w:rFonts w:eastAsiaTheme="minorEastAsia"/>
                <w:b/>
                <w:bCs/>
              </w:rPr>
              <w:t>Attention to Detail</w:t>
            </w:r>
          </w:p>
        </w:tc>
        <w:tc>
          <w:tcPr>
            <w:tcW w:w="0" w:type="auto"/>
            <w:hideMark/>
          </w:tcPr>
          <w:p w14:paraId="68B6E322" w14:textId="77777777" w:rsidR="001316F6" w:rsidRPr="001316F6" w:rsidRDefault="001316F6" w:rsidP="599D66C9">
            <w:pPr>
              <w:spacing w:after="160" w:line="278" w:lineRule="auto"/>
              <w:rPr>
                <w:rFonts w:eastAsiaTheme="minorEastAsia"/>
              </w:rPr>
            </w:pPr>
            <w:r w:rsidRPr="599D66C9">
              <w:rPr>
                <w:rFonts w:eastAsiaTheme="minorEastAsia"/>
              </w:rPr>
              <w:t xml:space="preserve">Strong focus on quality finishes and precision work, crucial for </w:t>
            </w:r>
            <w:proofErr w:type="gramStart"/>
            <w:r w:rsidRPr="599D66C9">
              <w:rPr>
                <w:rFonts w:eastAsiaTheme="minorEastAsia"/>
              </w:rPr>
              <w:t>cabinet-making</w:t>
            </w:r>
            <w:proofErr w:type="gramEnd"/>
            <w:r w:rsidRPr="599D66C9">
              <w:rPr>
                <w:rFonts w:eastAsiaTheme="minorEastAsia"/>
              </w:rPr>
              <w:t>.</w:t>
            </w:r>
          </w:p>
        </w:tc>
      </w:tr>
      <w:tr w:rsidR="001316F6" w:rsidRPr="001316F6" w14:paraId="0D29FC9F" w14:textId="77777777" w:rsidTr="599D66C9">
        <w:tc>
          <w:tcPr>
            <w:tcW w:w="0" w:type="auto"/>
            <w:hideMark/>
          </w:tcPr>
          <w:p w14:paraId="3AA20A30" w14:textId="77777777" w:rsidR="001316F6" w:rsidRPr="001316F6" w:rsidRDefault="001316F6" w:rsidP="599D66C9">
            <w:pPr>
              <w:spacing w:after="160" w:line="278" w:lineRule="auto"/>
              <w:rPr>
                <w:rFonts w:eastAsiaTheme="minorEastAsia"/>
                <w:b/>
                <w:bCs/>
              </w:rPr>
            </w:pPr>
            <w:r w:rsidRPr="599D66C9">
              <w:rPr>
                <w:rFonts w:eastAsiaTheme="minorEastAsia"/>
                <w:b/>
                <w:bCs/>
              </w:rPr>
              <w:t>Communication Skills</w:t>
            </w:r>
          </w:p>
        </w:tc>
        <w:tc>
          <w:tcPr>
            <w:tcW w:w="0" w:type="auto"/>
            <w:hideMark/>
          </w:tcPr>
          <w:p w14:paraId="756DB79D" w14:textId="77777777" w:rsidR="001316F6" w:rsidRPr="001316F6" w:rsidRDefault="001316F6" w:rsidP="599D66C9">
            <w:pPr>
              <w:spacing w:after="160" w:line="278" w:lineRule="auto"/>
              <w:rPr>
                <w:rFonts w:eastAsiaTheme="minorEastAsia"/>
              </w:rPr>
            </w:pPr>
            <w:r w:rsidRPr="599D66C9">
              <w:rPr>
                <w:rFonts w:eastAsiaTheme="minorEastAsia"/>
              </w:rPr>
              <w:t>Clear, respectful communication that builds positive team dynamics and client relationships.</w:t>
            </w:r>
          </w:p>
        </w:tc>
      </w:tr>
      <w:tr w:rsidR="001316F6" w:rsidRPr="001316F6" w14:paraId="26AA6F96" w14:textId="77777777" w:rsidTr="599D66C9">
        <w:tc>
          <w:tcPr>
            <w:tcW w:w="0" w:type="auto"/>
            <w:hideMark/>
          </w:tcPr>
          <w:p w14:paraId="1ECD1989" w14:textId="77777777" w:rsidR="001316F6" w:rsidRPr="001316F6" w:rsidRDefault="001316F6" w:rsidP="599D66C9">
            <w:pPr>
              <w:spacing w:after="160" w:line="278" w:lineRule="auto"/>
              <w:rPr>
                <w:rFonts w:eastAsiaTheme="minorEastAsia"/>
                <w:b/>
                <w:bCs/>
              </w:rPr>
            </w:pPr>
            <w:r w:rsidRPr="599D66C9">
              <w:rPr>
                <w:rFonts w:eastAsiaTheme="minorEastAsia"/>
                <w:b/>
                <w:bCs/>
              </w:rPr>
              <w:t>Safety Awareness</w:t>
            </w:r>
          </w:p>
        </w:tc>
        <w:tc>
          <w:tcPr>
            <w:tcW w:w="0" w:type="auto"/>
            <w:hideMark/>
          </w:tcPr>
          <w:p w14:paraId="3D5951F8" w14:textId="77777777" w:rsidR="001316F6" w:rsidRPr="001316F6" w:rsidRDefault="001316F6" w:rsidP="599D66C9">
            <w:pPr>
              <w:spacing w:after="160" w:line="278" w:lineRule="auto"/>
              <w:rPr>
                <w:rFonts w:eastAsiaTheme="minorEastAsia"/>
              </w:rPr>
            </w:pPr>
            <w:r w:rsidRPr="599D66C9">
              <w:rPr>
                <w:rFonts w:eastAsiaTheme="minorEastAsia"/>
              </w:rPr>
              <w:t>Often more conscious of procedure, contributing to safer workplaces.</w:t>
            </w:r>
          </w:p>
        </w:tc>
      </w:tr>
      <w:tr w:rsidR="001316F6" w:rsidRPr="001316F6" w14:paraId="4D5B84B1" w14:textId="77777777" w:rsidTr="599D66C9">
        <w:tc>
          <w:tcPr>
            <w:tcW w:w="0" w:type="auto"/>
            <w:hideMark/>
          </w:tcPr>
          <w:p w14:paraId="738794D2" w14:textId="77777777" w:rsidR="001316F6" w:rsidRPr="001316F6" w:rsidRDefault="001316F6" w:rsidP="599D66C9">
            <w:pPr>
              <w:spacing w:after="160" w:line="278" w:lineRule="auto"/>
              <w:rPr>
                <w:rFonts w:eastAsiaTheme="minorEastAsia"/>
                <w:b/>
                <w:bCs/>
              </w:rPr>
            </w:pPr>
            <w:r w:rsidRPr="599D66C9">
              <w:rPr>
                <w:rFonts w:eastAsiaTheme="minorEastAsia"/>
                <w:b/>
                <w:bCs/>
              </w:rPr>
              <w:t>Creative Thinking</w:t>
            </w:r>
          </w:p>
        </w:tc>
        <w:tc>
          <w:tcPr>
            <w:tcW w:w="0" w:type="auto"/>
            <w:hideMark/>
          </w:tcPr>
          <w:p w14:paraId="3365397F" w14:textId="77777777" w:rsidR="001316F6" w:rsidRPr="001316F6" w:rsidRDefault="001316F6" w:rsidP="599D66C9">
            <w:pPr>
              <w:spacing w:after="160" w:line="278" w:lineRule="auto"/>
              <w:rPr>
                <w:rFonts w:eastAsiaTheme="minorEastAsia"/>
              </w:rPr>
            </w:pPr>
            <w:r w:rsidRPr="599D66C9">
              <w:rPr>
                <w:rFonts w:eastAsiaTheme="minorEastAsia"/>
              </w:rPr>
              <w:t>Innovative approaches to design, layout, and problem-solving.</w:t>
            </w:r>
          </w:p>
        </w:tc>
      </w:tr>
      <w:tr w:rsidR="001316F6" w:rsidRPr="001316F6" w14:paraId="6A3C0D01" w14:textId="77777777" w:rsidTr="599D66C9">
        <w:tc>
          <w:tcPr>
            <w:tcW w:w="0" w:type="auto"/>
            <w:hideMark/>
          </w:tcPr>
          <w:p w14:paraId="4AFE660C" w14:textId="77777777" w:rsidR="001316F6" w:rsidRPr="001316F6" w:rsidRDefault="001316F6" w:rsidP="599D66C9">
            <w:pPr>
              <w:spacing w:after="160" w:line="278" w:lineRule="auto"/>
              <w:rPr>
                <w:rFonts w:eastAsiaTheme="minorEastAsia"/>
                <w:b/>
                <w:bCs/>
              </w:rPr>
            </w:pPr>
            <w:r w:rsidRPr="599D66C9">
              <w:rPr>
                <w:rFonts w:eastAsiaTheme="minorEastAsia"/>
                <w:b/>
                <w:bCs/>
              </w:rPr>
              <w:t>Reliability and Organisation</w:t>
            </w:r>
          </w:p>
        </w:tc>
        <w:tc>
          <w:tcPr>
            <w:tcW w:w="0" w:type="auto"/>
            <w:hideMark/>
          </w:tcPr>
          <w:p w14:paraId="1C9DBBD8" w14:textId="77777777" w:rsidR="001316F6" w:rsidRPr="001316F6" w:rsidRDefault="001316F6" w:rsidP="599D66C9">
            <w:pPr>
              <w:spacing w:after="160" w:line="278" w:lineRule="auto"/>
              <w:rPr>
                <w:rFonts w:eastAsiaTheme="minorEastAsia"/>
              </w:rPr>
            </w:pPr>
            <w:r w:rsidRPr="599D66C9">
              <w:rPr>
                <w:rFonts w:eastAsiaTheme="minorEastAsia"/>
              </w:rPr>
              <w:t>Strong time management and consistency in completing tasks.</w:t>
            </w:r>
          </w:p>
        </w:tc>
      </w:tr>
      <w:tr w:rsidR="001316F6" w:rsidRPr="001316F6" w14:paraId="7C8AC0F8" w14:textId="77777777" w:rsidTr="599D66C9">
        <w:tc>
          <w:tcPr>
            <w:tcW w:w="0" w:type="auto"/>
            <w:hideMark/>
          </w:tcPr>
          <w:p w14:paraId="1CCBE0C4" w14:textId="77777777" w:rsidR="001316F6" w:rsidRPr="001316F6" w:rsidRDefault="001316F6" w:rsidP="599D66C9">
            <w:pPr>
              <w:spacing w:after="160" w:line="278" w:lineRule="auto"/>
              <w:rPr>
                <w:rFonts w:eastAsiaTheme="minorEastAsia"/>
                <w:b/>
                <w:bCs/>
              </w:rPr>
            </w:pPr>
            <w:r w:rsidRPr="599D66C9">
              <w:rPr>
                <w:rFonts w:eastAsiaTheme="minorEastAsia"/>
                <w:b/>
                <w:bCs/>
              </w:rPr>
              <w:lastRenderedPageBreak/>
              <w:t>Customer Focus</w:t>
            </w:r>
          </w:p>
        </w:tc>
        <w:tc>
          <w:tcPr>
            <w:tcW w:w="0" w:type="auto"/>
            <w:hideMark/>
          </w:tcPr>
          <w:p w14:paraId="547A8D47" w14:textId="02711FDB" w:rsidR="001316F6" w:rsidRPr="001316F6" w:rsidRDefault="001316F6" w:rsidP="599D66C9">
            <w:pPr>
              <w:spacing w:after="160" w:line="278" w:lineRule="auto"/>
              <w:rPr>
                <w:rFonts w:eastAsiaTheme="minorEastAsia"/>
              </w:rPr>
            </w:pPr>
            <w:r w:rsidRPr="599D66C9">
              <w:rPr>
                <w:rFonts w:eastAsiaTheme="minorEastAsia"/>
              </w:rPr>
              <w:t>Natural strength in client communication and presentation, especially in design and install environments.</w:t>
            </w:r>
          </w:p>
        </w:tc>
      </w:tr>
      <w:tr w:rsidR="599D66C9" w14:paraId="028660E9" w14:textId="77777777" w:rsidTr="599D66C9">
        <w:trPr>
          <w:trHeight w:val="300"/>
        </w:trPr>
        <w:tc>
          <w:tcPr>
            <w:tcW w:w="2682" w:type="dxa"/>
            <w:hideMark/>
          </w:tcPr>
          <w:p w14:paraId="1FC65C3F" w14:textId="6AD0C499" w:rsidR="08107D23" w:rsidRDefault="08107D23" w:rsidP="599D66C9">
            <w:pPr>
              <w:spacing w:line="278" w:lineRule="auto"/>
              <w:rPr>
                <w:rFonts w:eastAsiaTheme="minorEastAsia"/>
                <w:b/>
                <w:bCs/>
              </w:rPr>
            </w:pPr>
            <w:r w:rsidRPr="599D66C9">
              <w:rPr>
                <w:rFonts w:eastAsiaTheme="minorEastAsia"/>
                <w:b/>
                <w:bCs/>
              </w:rPr>
              <w:t>Improved Team Performance</w:t>
            </w:r>
          </w:p>
        </w:tc>
        <w:tc>
          <w:tcPr>
            <w:tcW w:w="6334" w:type="dxa"/>
            <w:hideMark/>
          </w:tcPr>
          <w:p w14:paraId="465AA7EF" w14:textId="5782A510" w:rsidR="08107D23" w:rsidRDefault="08107D23" w:rsidP="599D66C9">
            <w:pPr>
              <w:spacing w:line="278" w:lineRule="auto"/>
              <w:rPr>
                <w:rFonts w:eastAsiaTheme="minorEastAsia"/>
              </w:rPr>
            </w:pPr>
            <w:r w:rsidRPr="599D66C9">
              <w:rPr>
                <w:rFonts w:eastAsiaTheme="minorEastAsia"/>
              </w:rPr>
              <w:t xml:space="preserve">Diverse teams are shown to be more creative and effective problem solvers. </w:t>
            </w:r>
          </w:p>
        </w:tc>
      </w:tr>
      <w:tr w:rsidR="599D66C9" w14:paraId="4B614BF0" w14:textId="77777777" w:rsidTr="599D66C9">
        <w:trPr>
          <w:trHeight w:val="300"/>
        </w:trPr>
        <w:tc>
          <w:tcPr>
            <w:tcW w:w="2682" w:type="dxa"/>
            <w:hideMark/>
          </w:tcPr>
          <w:p w14:paraId="16EAD9EE" w14:textId="52EE1983" w:rsidR="08107D23" w:rsidRDefault="08107D23" w:rsidP="599D66C9">
            <w:pPr>
              <w:spacing w:line="278" w:lineRule="auto"/>
              <w:rPr>
                <w:rFonts w:eastAsiaTheme="minorEastAsia"/>
                <w:b/>
                <w:bCs/>
              </w:rPr>
            </w:pPr>
            <w:r w:rsidRPr="599D66C9">
              <w:rPr>
                <w:rFonts w:eastAsiaTheme="minorEastAsia"/>
                <w:b/>
                <w:bCs/>
              </w:rPr>
              <w:t>Fresh Ideas and Perspectives</w:t>
            </w:r>
          </w:p>
        </w:tc>
        <w:tc>
          <w:tcPr>
            <w:tcW w:w="6334" w:type="dxa"/>
            <w:hideMark/>
          </w:tcPr>
          <w:p w14:paraId="029193DE" w14:textId="15968147" w:rsidR="08107D23" w:rsidRDefault="08107D23" w:rsidP="599D66C9">
            <w:pPr>
              <w:spacing w:line="278" w:lineRule="auto"/>
              <w:rPr>
                <w:rFonts w:eastAsiaTheme="minorEastAsia"/>
              </w:rPr>
            </w:pPr>
            <w:r w:rsidRPr="599D66C9">
              <w:rPr>
                <w:rFonts w:eastAsiaTheme="minorEastAsia"/>
              </w:rPr>
              <w:t>Women entering traditionally male-dominated trades often challenge “the way things have always been done,” leading to new ideas and innovation.</w:t>
            </w:r>
          </w:p>
        </w:tc>
      </w:tr>
      <w:tr w:rsidR="599D66C9" w14:paraId="0D2E07B8" w14:textId="77777777" w:rsidTr="599D66C9">
        <w:trPr>
          <w:trHeight w:val="300"/>
        </w:trPr>
        <w:tc>
          <w:tcPr>
            <w:tcW w:w="2682" w:type="dxa"/>
            <w:hideMark/>
          </w:tcPr>
          <w:p w14:paraId="3BE11663" w14:textId="0003F363" w:rsidR="08107D23" w:rsidRDefault="08107D23" w:rsidP="599D66C9">
            <w:pPr>
              <w:spacing w:line="278" w:lineRule="auto"/>
              <w:rPr>
                <w:rFonts w:eastAsiaTheme="minorEastAsia"/>
                <w:b/>
                <w:bCs/>
              </w:rPr>
            </w:pPr>
            <w:r w:rsidRPr="599D66C9">
              <w:rPr>
                <w:rFonts w:eastAsiaTheme="minorEastAsia"/>
                <w:b/>
                <w:bCs/>
              </w:rPr>
              <w:t>Soft Skills Strength</w:t>
            </w:r>
          </w:p>
        </w:tc>
        <w:tc>
          <w:tcPr>
            <w:tcW w:w="6334" w:type="dxa"/>
            <w:hideMark/>
          </w:tcPr>
          <w:p w14:paraId="35D098C0" w14:textId="26A06523" w:rsidR="08107D23" w:rsidRDefault="08107D23" w:rsidP="599D66C9">
            <w:pPr>
              <w:spacing w:line="278" w:lineRule="auto"/>
              <w:rPr>
                <w:rFonts w:eastAsiaTheme="minorEastAsia"/>
              </w:rPr>
            </w:pPr>
            <w:r w:rsidRPr="599D66C9">
              <w:rPr>
                <w:rFonts w:eastAsiaTheme="minorEastAsia"/>
              </w:rPr>
              <w:t>Female apprentices often excel in communication, teamwork, and customer service, complementing technical skills in the workplace</w:t>
            </w:r>
          </w:p>
        </w:tc>
      </w:tr>
    </w:tbl>
    <w:p w14:paraId="2C35331F" w14:textId="3FD2E514" w:rsidR="599D66C9" w:rsidRDefault="599D66C9" w:rsidP="599D66C9">
      <w:pPr>
        <w:rPr>
          <w:rFonts w:eastAsiaTheme="minorEastAsia"/>
        </w:rPr>
      </w:pPr>
    </w:p>
    <w:p w14:paraId="7219E4AC" w14:textId="3B02C108" w:rsidR="001316F6" w:rsidRPr="001316F6" w:rsidRDefault="001316F6" w:rsidP="599D66C9">
      <w:pPr>
        <w:rPr>
          <w:rFonts w:eastAsiaTheme="minorEastAsia"/>
          <w:b/>
          <w:bCs/>
          <w:i/>
          <w:iCs/>
        </w:rPr>
      </w:pPr>
      <w:r w:rsidRPr="599D66C9">
        <w:rPr>
          <w:rFonts w:eastAsiaTheme="minorEastAsia"/>
          <w:b/>
          <w:bCs/>
          <w:i/>
          <w:iCs/>
        </w:rPr>
        <w:t xml:space="preserve">Employer Tip: </w:t>
      </w:r>
      <w:r w:rsidRPr="00B94E3C">
        <w:rPr>
          <w:rFonts w:eastAsiaTheme="minorEastAsia"/>
          <w:i/>
          <w:iCs/>
        </w:rPr>
        <w:t>A balanced team creates better results. Diversity in thinking and approach improves quality, teamwork, and workplace culture.</w:t>
      </w:r>
      <w:r w:rsidR="06EB3DFD" w:rsidRPr="00B94E3C">
        <w:rPr>
          <w:rFonts w:eastAsiaTheme="minorEastAsia"/>
          <w:i/>
          <w:iCs/>
        </w:rPr>
        <w:t xml:space="preserve"> The presence of women can positively shift workplace culture, encouraging professionalism, respect, and cooperation.</w:t>
      </w:r>
    </w:p>
    <w:p w14:paraId="6666A0FB" w14:textId="69A9CDA6" w:rsidR="001316F6" w:rsidRPr="001316F6" w:rsidRDefault="001316F6" w:rsidP="599D66C9">
      <w:pPr>
        <w:rPr>
          <w:rFonts w:eastAsiaTheme="minorEastAsia"/>
        </w:rPr>
      </w:pPr>
    </w:p>
    <w:p w14:paraId="0A3A98D3" w14:textId="234AACAA" w:rsidR="001316F6" w:rsidRPr="001316F6" w:rsidRDefault="001316F6" w:rsidP="599D66C9">
      <w:pPr>
        <w:rPr>
          <w:rFonts w:eastAsiaTheme="minorEastAsia"/>
          <w:b/>
          <w:bCs/>
          <w:sz w:val="28"/>
          <w:szCs w:val="28"/>
        </w:rPr>
      </w:pPr>
      <w:r w:rsidRPr="599D66C9">
        <w:rPr>
          <w:rFonts w:eastAsiaTheme="minorEastAsia"/>
          <w:b/>
          <w:bCs/>
          <w:sz w:val="28"/>
          <w:szCs w:val="28"/>
        </w:rPr>
        <w:t>Creating an Inclusive Workplace</w:t>
      </w:r>
    </w:p>
    <w:p w14:paraId="05058FC0" w14:textId="77777777" w:rsidR="001316F6" w:rsidRPr="001316F6" w:rsidRDefault="001316F6" w:rsidP="599D66C9">
      <w:pPr>
        <w:rPr>
          <w:rFonts w:eastAsiaTheme="minorEastAsia"/>
          <w:b/>
          <w:bCs/>
          <w:sz w:val="28"/>
          <w:szCs w:val="28"/>
        </w:rPr>
      </w:pPr>
      <w:r w:rsidRPr="599D66C9">
        <w:rPr>
          <w:rFonts w:eastAsiaTheme="minorEastAsia"/>
          <w:b/>
          <w:bCs/>
          <w:sz w:val="28"/>
          <w:szCs w:val="28"/>
        </w:rPr>
        <w:t>1. Create a Safe and Inclusive Workplace</w:t>
      </w:r>
    </w:p>
    <w:p w14:paraId="41687BF6" w14:textId="10858147" w:rsidR="001316F6" w:rsidRPr="001316F6" w:rsidRDefault="001316F6" w:rsidP="599D66C9">
      <w:pPr>
        <w:rPr>
          <w:rFonts w:eastAsiaTheme="minorEastAsia"/>
        </w:rPr>
      </w:pPr>
      <w:r w:rsidRPr="599D66C9">
        <w:rPr>
          <w:rFonts w:eastAsiaTheme="minorEastAsia"/>
        </w:rPr>
        <w:t>A safe and respectful environment is the foundation of success. Female apprentices need to know they will be treated fairly and protected from any form of bullying</w:t>
      </w:r>
      <w:r w:rsidR="1B956E32" w:rsidRPr="599D66C9">
        <w:rPr>
          <w:rFonts w:eastAsiaTheme="minorEastAsia"/>
        </w:rPr>
        <w:t>,</w:t>
      </w:r>
      <w:r w:rsidRPr="599D66C9">
        <w:rPr>
          <w:rFonts w:eastAsiaTheme="minorEastAsia"/>
        </w:rPr>
        <w:t xml:space="preserve"> discrimination</w:t>
      </w:r>
      <w:r w:rsidR="196A5FA7" w:rsidRPr="599D66C9">
        <w:rPr>
          <w:rFonts w:eastAsiaTheme="minorEastAsia"/>
        </w:rPr>
        <w:t xml:space="preserve"> or harassment.</w:t>
      </w:r>
    </w:p>
    <w:p w14:paraId="60686395" w14:textId="7EC6B9D3" w:rsidR="001316F6" w:rsidRPr="00394F4C" w:rsidRDefault="001316F6" w:rsidP="599D66C9">
      <w:pPr>
        <w:numPr>
          <w:ilvl w:val="0"/>
          <w:numId w:val="2"/>
        </w:numPr>
        <w:rPr>
          <w:rFonts w:eastAsiaTheme="minorEastAsia"/>
        </w:rPr>
      </w:pPr>
      <w:r w:rsidRPr="00394F4C">
        <w:rPr>
          <w:rFonts w:eastAsiaTheme="minorEastAsia"/>
        </w:rPr>
        <w:t>Set Clear Expectations: Enforce zero tolerance for harassment, intimidation, or inappropriate "banter" at induction and consistently.</w:t>
      </w:r>
      <w:r w:rsidR="14846EA7" w:rsidRPr="00394F4C">
        <w:rPr>
          <w:rFonts w:eastAsiaTheme="minorEastAsia"/>
        </w:rPr>
        <w:t xml:space="preserve"> (this will include ensuring that your business has implemented the appropriate Workplace Policies, i.e. Bullying &amp; Harassment, EEO &amp; Anti-Discrimination and Sexual Har</w:t>
      </w:r>
      <w:r w:rsidR="3E896A9C" w:rsidRPr="00394F4C">
        <w:rPr>
          <w:rFonts w:eastAsiaTheme="minorEastAsia"/>
        </w:rPr>
        <w:t>ass</w:t>
      </w:r>
      <w:r w:rsidR="14846EA7" w:rsidRPr="00394F4C">
        <w:rPr>
          <w:rFonts w:eastAsiaTheme="minorEastAsia"/>
        </w:rPr>
        <w:t>ment</w:t>
      </w:r>
      <w:r w:rsidR="55B832A5" w:rsidRPr="00394F4C">
        <w:rPr>
          <w:rFonts w:eastAsiaTheme="minorEastAsia"/>
        </w:rPr>
        <w:t>)</w:t>
      </w:r>
    </w:p>
    <w:p w14:paraId="1FC13574" w14:textId="77777777" w:rsidR="001316F6" w:rsidRPr="00394F4C" w:rsidRDefault="001316F6" w:rsidP="599D66C9">
      <w:pPr>
        <w:numPr>
          <w:ilvl w:val="0"/>
          <w:numId w:val="2"/>
        </w:numPr>
        <w:rPr>
          <w:rFonts w:eastAsiaTheme="minorEastAsia"/>
        </w:rPr>
      </w:pPr>
      <w:r w:rsidRPr="00394F4C">
        <w:rPr>
          <w:rFonts w:eastAsiaTheme="minorEastAsia"/>
        </w:rPr>
        <w:t>Use Gender-Neutral Language when addressing the team (e.g., "team" or "crew" instead of "guys").</w:t>
      </w:r>
    </w:p>
    <w:p w14:paraId="522C7350" w14:textId="77777777" w:rsidR="001316F6" w:rsidRPr="00394F4C" w:rsidRDefault="001316F6" w:rsidP="599D66C9">
      <w:pPr>
        <w:numPr>
          <w:ilvl w:val="0"/>
          <w:numId w:val="2"/>
        </w:numPr>
        <w:rPr>
          <w:rFonts w:eastAsiaTheme="minorEastAsia"/>
        </w:rPr>
      </w:pPr>
      <w:r w:rsidRPr="00394F4C">
        <w:rPr>
          <w:rFonts w:eastAsiaTheme="minorEastAsia"/>
        </w:rPr>
        <w:t>Encourage Open Reporting and deal with issues promptly and confidentially.</w:t>
      </w:r>
    </w:p>
    <w:p w14:paraId="731270BE" w14:textId="217BE0D1" w:rsidR="599D66C9" w:rsidRDefault="599D66C9" w:rsidP="599D66C9">
      <w:pPr>
        <w:ind w:left="720"/>
        <w:rPr>
          <w:rFonts w:eastAsiaTheme="minorEastAsia"/>
        </w:rPr>
      </w:pPr>
    </w:p>
    <w:p w14:paraId="0E50AB8B" w14:textId="77777777" w:rsidR="001316F6" w:rsidRPr="001316F6" w:rsidRDefault="001316F6" w:rsidP="599D66C9">
      <w:pPr>
        <w:rPr>
          <w:rFonts w:eastAsiaTheme="minorEastAsia"/>
          <w:b/>
          <w:bCs/>
          <w:sz w:val="28"/>
          <w:szCs w:val="28"/>
        </w:rPr>
      </w:pPr>
      <w:r w:rsidRPr="599D66C9">
        <w:rPr>
          <w:rFonts w:eastAsiaTheme="minorEastAsia"/>
          <w:b/>
          <w:bCs/>
          <w:sz w:val="28"/>
          <w:szCs w:val="28"/>
        </w:rPr>
        <w:t>2. Provide the Right Facilities and Equipment</w:t>
      </w:r>
    </w:p>
    <w:p w14:paraId="47D1A10D" w14:textId="77777777" w:rsidR="001316F6" w:rsidRPr="001316F6" w:rsidRDefault="001316F6" w:rsidP="599D66C9">
      <w:pPr>
        <w:rPr>
          <w:rFonts w:eastAsiaTheme="minorEastAsia"/>
        </w:rPr>
      </w:pPr>
      <w:r w:rsidRPr="599D66C9">
        <w:rPr>
          <w:rFonts w:eastAsiaTheme="minorEastAsia"/>
        </w:rPr>
        <w:t>Simple changes ensure female apprentices feel welcome and safe at work.</w:t>
      </w:r>
    </w:p>
    <w:p w14:paraId="501C5A58" w14:textId="77777777" w:rsidR="001316F6" w:rsidRPr="001316F6" w:rsidRDefault="001316F6" w:rsidP="599D66C9">
      <w:pPr>
        <w:numPr>
          <w:ilvl w:val="0"/>
          <w:numId w:val="3"/>
        </w:numPr>
        <w:rPr>
          <w:rFonts w:eastAsiaTheme="minorEastAsia"/>
        </w:rPr>
      </w:pPr>
      <w:r w:rsidRPr="599D66C9">
        <w:rPr>
          <w:rFonts w:eastAsiaTheme="minorEastAsia"/>
          <w:b/>
          <w:bCs/>
        </w:rPr>
        <w:t>Amenities:</w:t>
      </w:r>
      <w:r w:rsidRPr="599D66C9">
        <w:rPr>
          <w:rFonts w:eastAsiaTheme="minorEastAsia"/>
        </w:rPr>
        <w:t xml:space="preserve"> Provide clean, private amenities and ensure sanitary bins are available.</w:t>
      </w:r>
    </w:p>
    <w:p w14:paraId="6AC2CE03" w14:textId="77777777" w:rsidR="001316F6" w:rsidRPr="001316F6" w:rsidRDefault="001316F6" w:rsidP="599D66C9">
      <w:pPr>
        <w:numPr>
          <w:ilvl w:val="0"/>
          <w:numId w:val="3"/>
        </w:numPr>
        <w:rPr>
          <w:rFonts w:eastAsiaTheme="minorEastAsia"/>
        </w:rPr>
      </w:pPr>
      <w:r w:rsidRPr="599D66C9">
        <w:rPr>
          <w:rFonts w:eastAsiaTheme="minorEastAsia"/>
          <w:b/>
          <w:bCs/>
        </w:rPr>
        <w:lastRenderedPageBreak/>
        <w:t>Correct PPE:</w:t>
      </w:r>
      <w:r w:rsidRPr="599D66C9">
        <w:rPr>
          <w:rFonts w:eastAsiaTheme="minorEastAsia"/>
        </w:rPr>
        <w:t xml:space="preserve"> Offer correctly fitted </w:t>
      </w:r>
      <w:r w:rsidRPr="599D66C9">
        <w:rPr>
          <w:rFonts w:eastAsiaTheme="minorEastAsia"/>
          <w:b/>
          <w:bCs/>
        </w:rPr>
        <w:t>Personal Protective Equipment (PPE)</w:t>
      </w:r>
      <w:r w:rsidRPr="599D66C9">
        <w:rPr>
          <w:rFonts w:eastAsiaTheme="minorEastAsia"/>
        </w:rPr>
        <w:t>, including gloves, uniforms, and safety gear designed for women.</w:t>
      </w:r>
    </w:p>
    <w:p w14:paraId="4E664672" w14:textId="77777777" w:rsidR="001316F6" w:rsidRPr="001316F6" w:rsidRDefault="001316F6" w:rsidP="599D66C9">
      <w:pPr>
        <w:numPr>
          <w:ilvl w:val="0"/>
          <w:numId w:val="3"/>
        </w:numPr>
        <w:rPr>
          <w:rFonts w:eastAsiaTheme="minorEastAsia"/>
        </w:rPr>
      </w:pPr>
      <w:r w:rsidRPr="599D66C9">
        <w:rPr>
          <w:rFonts w:eastAsiaTheme="minorEastAsia"/>
          <w:b/>
          <w:bCs/>
        </w:rPr>
        <w:t>Access:</w:t>
      </w:r>
      <w:r w:rsidRPr="599D66C9">
        <w:rPr>
          <w:rFonts w:eastAsiaTheme="minorEastAsia"/>
        </w:rPr>
        <w:t xml:space="preserve"> Ensure adequate lighting and safe access to all work areas.</w:t>
      </w:r>
    </w:p>
    <w:p w14:paraId="3B86D199" w14:textId="7C2C1EE8" w:rsidR="599D66C9" w:rsidRDefault="599D66C9" w:rsidP="599D66C9">
      <w:pPr>
        <w:ind w:left="720"/>
        <w:rPr>
          <w:rFonts w:eastAsiaTheme="minorEastAsia"/>
        </w:rPr>
      </w:pPr>
    </w:p>
    <w:p w14:paraId="44A958D5" w14:textId="77777777" w:rsidR="001316F6" w:rsidRPr="001316F6" w:rsidRDefault="001316F6" w:rsidP="599D66C9">
      <w:pPr>
        <w:rPr>
          <w:rFonts w:eastAsiaTheme="minorEastAsia"/>
          <w:b/>
          <w:bCs/>
          <w:sz w:val="28"/>
          <w:szCs w:val="28"/>
        </w:rPr>
      </w:pPr>
      <w:r w:rsidRPr="599D66C9">
        <w:rPr>
          <w:rFonts w:eastAsiaTheme="minorEastAsia"/>
          <w:b/>
          <w:bCs/>
          <w:sz w:val="28"/>
          <w:szCs w:val="28"/>
        </w:rPr>
        <w:t>3. Pair with a Mentor or Supportive Role Model</w:t>
      </w:r>
    </w:p>
    <w:p w14:paraId="2FC1BFEB" w14:textId="77777777" w:rsidR="001316F6" w:rsidRPr="001316F6" w:rsidRDefault="001316F6" w:rsidP="599D66C9">
      <w:pPr>
        <w:rPr>
          <w:rFonts w:eastAsiaTheme="minorEastAsia"/>
        </w:rPr>
      </w:pPr>
      <w:r w:rsidRPr="599D66C9">
        <w:rPr>
          <w:rFonts w:eastAsiaTheme="minorEastAsia"/>
        </w:rPr>
        <w:t>Mentorship is one of the biggest factors in apprentice retention.</w:t>
      </w:r>
    </w:p>
    <w:p w14:paraId="36EC5A5C" w14:textId="77777777" w:rsidR="001316F6" w:rsidRPr="001316F6" w:rsidRDefault="001316F6" w:rsidP="599D66C9">
      <w:pPr>
        <w:numPr>
          <w:ilvl w:val="0"/>
          <w:numId w:val="4"/>
        </w:numPr>
        <w:rPr>
          <w:rFonts w:eastAsiaTheme="minorEastAsia"/>
        </w:rPr>
      </w:pPr>
      <w:r w:rsidRPr="599D66C9">
        <w:rPr>
          <w:rFonts w:eastAsiaTheme="minorEastAsia"/>
          <w:b/>
          <w:bCs/>
        </w:rPr>
        <w:t>Internal Support:</w:t>
      </w:r>
      <w:r w:rsidRPr="599D66C9">
        <w:rPr>
          <w:rFonts w:eastAsiaTheme="minorEastAsia"/>
        </w:rPr>
        <w:t xml:space="preserve"> Pair new female apprentices with a supportive tradesperson or supervisor who communicates clearly and fairly.</w:t>
      </w:r>
    </w:p>
    <w:p w14:paraId="245359E9" w14:textId="0EFC93FD" w:rsidR="001316F6" w:rsidRPr="001316F6" w:rsidRDefault="001316F6" w:rsidP="599D66C9">
      <w:pPr>
        <w:numPr>
          <w:ilvl w:val="0"/>
          <w:numId w:val="4"/>
        </w:numPr>
        <w:rPr>
          <w:rFonts w:eastAsiaTheme="minorEastAsia"/>
        </w:rPr>
      </w:pPr>
      <w:r w:rsidRPr="599D66C9">
        <w:rPr>
          <w:rFonts w:eastAsiaTheme="minorEastAsia"/>
          <w:b/>
          <w:bCs/>
        </w:rPr>
        <w:t>External Mentorship:</w:t>
      </w:r>
      <w:r w:rsidRPr="599D66C9">
        <w:rPr>
          <w:rFonts w:eastAsiaTheme="minorEastAsia"/>
        </w:rPr>
        <w:t xml:space="preserve"> If you don't have women in your team, your </w:t>
      </w:r>
      <w:r w:rsidR="008A2CF1" w:rsidRPr="599D66C9">
        <w:rPr>
          <w:rFonts w:eastAsiaTheme="minorEastAsia"/>
        </w:rPr>
        <w:t xml:space="preserve">ACAP </w:t>
      </w:r>
      <w:r w:rsidRPr="599D66C9">
        <w:rPr>
          <w:rFonts w:eastAsiaTheme="minorEastAsia"/>
        </w:rPr>
        <w:t>Provider can often help connect your apprentice with an external female mentor or industry network.</w:t>
      </w:r>
    </w:p>
    <w:p w14:paraId="2CACF4FF" w14:textId="77777777" w:rsidR="001316F6" w:rsidRPr="001316F6" w:rsidRDefault="001316F6" w:rsidP="599D66C9">
      <w:pPr>
        <w:numPr>
          <w:ilvl w:val="0"/>
          <w:numId w:val="4"/>
        </w:numPr>
        <w:rPr>
          <w:rFonts w:eastAsiaTheme="minorEastAsia"/>
        </w:rPr>
      </w:pPr>
      <w:r w:rsidRPr="599D66C9">
        <w:rPr>
          <w:rFonts w:eastAsiaTheme="minorEastAsia"/>
          <w:b/>
          <w:bCs/>
        </w:rPr>
        <w:t>Check-ins:</w:t>
      </w:r>
      <w:r w:rsidRPr="599D66C9">
        <w:rPr>
          <w:rFonts w:eastAsiaTheme="minorEastAsia"/>
        </w:rPr>
        <w:t xml:space="preserve"> Schedule regular check-ins (e.g., fortnightly) to discuss progress, challenges, and wellbeing.</w:t>
      </w:r>
    </w:p>
    <w:p w14:paraId="7AE853C4" w14:textId="21C63F26" w:rsidR="599D66C9" w:rsidRDefault="599D66C9" w:rsidP="599D66C9">
      <w:pPr>
        <w:ind w:left="720"/>
        <w:rPr>
          <w:rFonts w:eastAsiaTheme="minorEastAsia"/>
        </w:rPr>
      </w:pPr>
    </w:p>
    <w:p w14:paraId="023F9AB4" w14:textId="77777777" w:rsidR="001316F6" w:rsidRPr="001316F6" w:rsidRDefault="001316F6" w:rsidP="599D66C9">
      <w:pPr>
        <w:rPr>
          <w:rFonts w:eastAsiaTheme="minorEastAsia"/>
          <w:b/>
          <w:bCs/>
          <w:sz w:val="28"/>
          <w:szCs w:val="28"/>
        </w:rPr>
      </w:pPr>
      <w:r w:rsidRPr="599D66C9">
        <w:rPr>
          <w:rFonts w:eastAsiaTheme="minorEastAsia"/>
          <w:b/>
          <w:bCs/>
          <w:sz w:val="28"/>
          <w:szCs w:val="28"/>
        </w:rPr>
        <w:t>4. Promote Equal Access to Learning and Opportunities</w:t>
      </w:r>
    </w:p>
    <w:p w14:paraId="3BA4CAB6" w14:textId="77777777" w:rsidR="00EF7EAA" w:rsidRDefault="001316F6" w:rsidP="599D66C9">
      <w:pPr>
        <w:rPr>
          <w:rFonts w:eastAsiaTheme="minorEastAsia"/>
        </w:rPr>
      </w:pPr>
      <w:r w:rsidRPr="599D66C9">
        <w:rPr>
          <w:rFonts w:eastAsiaTheme="minorEastAsia"/>
        </w:rPr>
        <w:t>All apprentices must have equal access to training, tools, and progression opportunities.</w:t>
      </w:r>
    </w:p>
    <w:p w14:paraId="7C7F0846" w14:textId="374A622B" w:rsidR="001316F6" w:rsidRPr="001316F6" w:rsidRDefault="001316F6" w:rsidP="599D66C9">
      <w:pPr>
        <w:numPr>
          <w:ilvl w:val="0"/>
          <w:numId w:val="5"/>
        </w:numPr>
        <w:rPr>
          <w:rFonts w:eastAsiaTheme="minorEastAsia"/>
          <w:b/>
          <w:bCs/>
        </w:rPr>
      </w:pPr>
      <w:r w:rsidRPr="599D66C9">
        <w:rPr>
          <w:rFonts w:eastAsiaTheme="minorEastAsia"/>
          <w:b/>
          <w:bCs/>
        </w:rPr>
        <w:t xml:space="preserve">Rotate Tasks Regularly: </w:t>
      </w:r>
      <w:r w:rsidRPr="599D66C9">
        <w:rPr>
          <w:rFonts w:eastAsiaTheme="minorEastAsia"/>
        </w:rPr>
        <w:t>Ensure all apprentices gain experience with machinery,</w:t>
      </w:r>
      <w:r w:rsidR="00EF7EAA" w:rsidRPr="599D66C9">
        <w:rPr>
          <w:rFonts w:eastAsiaTheme="minorEastAsia"/>
        </w:rPr>
        <w:t xml:space="preserve"> </w:t>
      </w:r>
      <w:r w:rsidRPr="599D66C9">
        <w:rPr>
          <w:rFonts w:eastAsiaTheme="minorEastAsia"/>
        </w:rPr>
        <w:t>assembly, installation, and finishing.</w:t>
      </w:r>
    </w:p>
    <w:p w14:paraId="306D633C" w14:textId="63F0413B" w:rsidR="001316F6" w:rsidRPr="001316F6" w:rsidRDefault="008A2CF1" w:rsidP="599D66C9">
      <w:pPr>
        <w:numPr>
          <w:ilvl w:val="0"/>
          <w:numId w:val="5"/>
        </w:numPr>
        <w:rPr>
          <w:rFonts w:eastAsiaTheme="minorEastAsia"/>
        </w:rPr>
      </w:pPr>
      <w:r w:rsidRPr="599D66C9">
        <w:rPr>
          <w:rFonts w:eastAsiaTheme="minorEastAsia"/>
          <w:b/>
          <w:bCs/>
        </w:rPr>
        <w:t>Ensure Inclusivity and Fairness</w:t>
      </w:r>
      <w:r w:rsidR="001316F6" w:rsidRPr="599D66C9">
        <w:rPr>
          <w:rFonts w:eastAsiaTheme="minorEastAsia"/>
          <w:b/>
          <w:bCs/>
        </w:rPr>
        <w:t>:</w:t>
      </w:r>
      <w:r w:rsidR="001316F6" w:rsidRPr="599D66C9">
        <w:rPr>
          <w:rFonts w:eastAsiaTheme="minorEastAsia"/>
        </w:rPr>
        <w:t xml:space="preserve"> </w:t>
      </w:r>
      <w:r w:rsidR="002973E3" w:rsidRPr="599D66C9">
        <w:rPr>
          <w:rFonts w:eastAsiaTheme="minorEastAsia"/>
        </w:rPr>
        <w:t>Ensure fair and equitable task distribution among all apprentices.</w:t>
      </w:r>
      <w:r w:rsidR="00EF7EAA" w:rsidRPr="599D66C9">
        <w:rPr>
          <w:rFonts w:eastAsiaTheme="minorEastAsia"/>
        </w:rPr>
        <w:t xml:space="preserve"> Make sure all apprentices receive a balanced variety of assignments to ensure full skill development.</w:t>
      </w:r>
    </w:p>
    <w:p w14:paraId="6F84CDBC" w14:textId="77777777" w:rsidR="001316F6" w:rsidRPr="001316F6" w:rsidRDefault="001316F6" w:rsidP="599D66C9">
      <w:pPr>
        <w:numPr>
          <w:ilvl w:val="0"/>
          <w:numId w:val="5"/>
        </w:numPr>
        <w:rPr>
          <w:rFonts w:eastAsiaTheme="minorEastAsia"/>
        </w:rPr>
      </w:pPr>
      <w:proofErr w:type="gramStart"/>
      <w:r w:rsidRPr="599D66C9">
        <w:rPr>
          <w:rFonts w:eastAsiaTheme="minorEastAsia"/>
          <w:b/>
          <w:bCs/>
        </w:rPr>
        <w:t>Plan Ahead</w:t>
      </w:r>
      <w:proofErr w:type="gramEnd"/>
      <w:r w:rsidRPr="599D66C9">
        <w:rPr>
          <w:rFonts w:eastAsiaTheme="minorEastAsia"/>
          <w:b/>
          <w:bCs/>
        </w:rPr>
        <w:t>:</w:t>
      </w:r>
      <w:r w:rsidRPr="599D66C9">
        <w:rPr>
          <w:rFonts w:eastAsiaTheme="minorEastAsia"/>
        </w:rPr>
        <w:t xml:space="preserve"> Discuss career goals and map out future opportunities early.</w:t>
      </w:r>
    </w:p>
    <w:p w14:paraId="60A817A3" w14:textId="4B63E72E" w:rsidR="599D66C9" w:rsidRDefault="599D66C9" w:rsidP="599D66C9">
      <w:pPr>
        <w:ind w:left="720"/>
        <w:rPr>
          <w:rFonts w:eastAsiaTheme="minorEastAsia"/>
        </w:rPr>
      </w:pPr>
    </w:p>
    <w:p w14:paraId="54D59670" w14:textId="77777777" w:rsidR="001316F6" w:rsidRPr="001316F6" w:rsidRDefault="001316F6" w:rsidP="599D66C9">
      <w:pPr>
        <w:rPr>
          <w:rFonts w:eastAsiaTheme="minorEastAsia"/>
          <w:b/>
          <w:bCs/>
          <w:sz w:val="28"/>
          <w:szCs w:val="28"/>
        </w:rPr>
      </w:pPr>
      <w:r w:rsidRPr="599D66C9">
        <w:rPr>
          <w:rFonts w:eastAsiaTheme="minorEastAsia"/>
          <w:b/>
          <w:bCs/>
          <w:sz w:val="28"/>
          <w:szCs w:val="28"/>
        </w:rPr>
        <w:t>5. Address Isolation and Build Team Connection</w:t>
      </w:r>
    </w:p>
    <w:p w14:paraId="20F92B52" w14:textId="77777777" w:rsidR="001316F6" w:rsidRPr="001316F6" w:rsidRDefault="001316F6" w:rsidP="599D66C9">
      <w:pPr>
        <w:rPr>
          <w:rFonts w:eastAsiaTheme="minorEastAsia"/>
        </w:rPr>
      </w:pPr>
      <w:r w:rsidRPr="599D66C9">
        <w:rPr>
          <w:rFonts w:eastAsiaTheme="minorEastAsia"/>
        </w:rPr>
        <w:t>Being the only woman in a male-dominated workplace can feel isolating.</w:t>
      </w:r>
    </w:p>
    <w:p w14:paraId="11FF9A18" w14:textId="77777777" w:rsidR="001316F6" w:rsidRPr="001316F6" w:rsidRDefault="001316F6" w:rsidP="599D66C9">
      <w:pPr>
        <w:numPr>
          <w:ilvl w:val="0"/>
          <w:numId w:val="6"/>
        </w:numPr>
        <w:rPr>
          <w:rFonts w:eastAsiaTheme="minorEastAsia"/>
        </w:rPr>
      </w:pPr>
      <w:r w:rsidRPr="599D66C9">
        <w:rPr>
          <w:rFonts w:eastAsiaTheme="minorEastAsia"/>
          <w:b/>
          <w:bCs/>
        </w:rPr>
        <w:t>Integration:</w:t>
      </w:r>
      <w:r w:rsidRPr="599D66C9">
        <w:rPr>
          <w:rFonts w:eastAsiaTheme="minorEastAsia"/>
        </w:rPr>
        <w:t xml:space="preserve"> Introduce new apprentices properly to all team members on day one.</w:t>
      </w:r>
    </w:p>
    <w:p w14:paraId="15C75221" w14:textId="77777777" w:rsidR="001316F6" w:rsidRPr="001316F6" w:rsidRDefault="001316F6" w:rsidP="599D66C9">
      <w:pPr>
        <w:numPr>
          <w:ilvl w:val="0"/>
          <w:numId w:val="6"/>
        </w:numPr>
        <w:rPr>
          <w:rFonts w:eastAsiaTheme="minorEastAsia"/>
        </w:rPr>
      </w:pPr>
      <w:r w:rsidRPr="599D66C9">
        <w:rPr>
          <w:rFonts w:eastAsiaTheme="minorEastAsia"/>
          <w:b/>
          <w:bCs/>
        </w:rPr>
        <w:t>Teamwork:</w:t>
      </w:r>
      <w:r w:rsidRPr="599D66C9">
        <w:rPr>
          <w:rFonts w:eastAsiaTheme="minorEastAsia"/>
        </w:rPr>
        <w:t xml:space="preserve"> Encourage shared problem-solving and collaboration—not competition or exclusion.</w:t>
      </w:r>
    </w:p>
    <w:p w14:paraId="1AA67370" w14:textId="50CBA7E5" w:rsidR="001316F6" w:rsidRPr="001316F6" w:rsidRDefault="001316F6" w:rsidP="599D66C9">
      <w:pPr>
        <w:numPr>
          <w:ilvl w:val="0"/>
          <w:numId w:val="6"/>
        </w:numPr>
        <w:rPr>
          <w:rFonts w:eastAsiaTheme="minorEastAsia"/>
        </w:rPr>
      </w:pPr>
      <w:r w:rsidRPr="599D66C9">
        <w:rPr>
          <w:rFonts w:eastAsiaTheme="minorEastAsia"/>
          <w:b/>
          <w:bCs/>
        </w:rPr>
        <w:t>Belonging:</w:t>
      </w:r>
      <w:r w:rsidRPr="599D66C9">
        <w:rPr>
          <w:rFonts w:eastAsiaTheme="minorEastAsia"/>
        </w:rPr>
        <w:t xml:space="preserve"> Include female apprentices in social and team-building activities.</w:t>
      </w:r>
    </w:p>
    <w:p w14:paraId="2DCF4D13" w14:textId="1B5CCF11" w:rsidR="599D66C9" w:rsidRDefault="599D66C9" w:rsidP="599D66C9">
      <w:pPr>
        <w:ind w:left="720"/>
        <w:rPr>
          <w:rFonts w:eastAsiaTheme="minorEastAsia"/>
        </w:rPr>
      </w:pPr>
    </w:p>
    <w:p w14:paraId="7EA7530B" w14:textId="77777777" w:rsidR="001316F6" w:rsidRPr="001316F6" w:rsidRDefault="001316F6" w:rsidP="599D66C9">
      <w:pPr>
        <w:rPr>
          <w:rFonts w:eastAsiaTheme="minorEastAsia"/>
          <w:b/>
          <w:bCs/>
          <w:sz w:val="28"/>
          <w:szCs w:val="28"/>
        </w:rPr>
      </w:pPr>
      <w:r w:rsidRPr="599D66C9">
        <w:rPr>
          <w:rFonts w:eastAsiaTheme="minorEastAsia"/>
          <w:b/>
          <w:bCs/>
          <w:sz w:val="28"/>
          <w:szCs w:val="28"/>
        </w:rPr>
        <w:t>6. Support Work-Life Balance and Flexibility</w:t>
      </w:r>
    </w:p>
    <w:p w14:paraId="7429D882" w14:textId="77777777" w:rsidR="001316F6" w:rsidRPr="001316F6" w:rsidRDefault="001316F6" w:rsidP="599D66C9">
      <w:pPr>
        <w:rPr>
          <w:rFonts w:eastAsiaTheme="minorEastAsia"/>
        </w:rPr>
      </w:pPr>
      <w:r w:rsidRPr="599D66C9">
        <w:rPr>
          <w:rFonts w:eastAsiaTheme="minorEastAsia"/>
        </w:rPr>
        <w:t>Offering reasonable flexibility supports retention, as women often balance multiple commitments.</w:t>
      </w:r>
    </w:p>
    <w:p w14:paraId="0463FBD3" w14:textId="77777777" w:rsidR="001316F6" w:rsidRPr="001316F6" w:rsidRDefault="001316F6" w:rsidP="599D66C9">
      <w:pPr>
        <w:numPr>
          <w:ilvl w:val="0"/>
          <w:numId w:val="7"/>
        </w:numPr>
        <w:rPr>
          <w:rFonts w:eastAsiaTheme="minorEastAsia"/>
        </w:rPr>
      </w:pPr>
      <w:r w:rsidRPr="599D66C9">
        <w:rPr>
          <w:rFonts w:eastAsiaTheme="minorEastAsia"/>
          <w:b/>
          <w:bCs/>
        </w:rPr>
        <w:t>Flexibility:</w:t>
      </w:r>
      <w:r w:rsidRPr="599D66C9">
        <w:rPr>
          <w:rFonts w:eastAsiaTheme="minorEastAsia"/>
        </w:rPr>
        <w:t xml:space="preserve"> Offer flexible start or finish times where possible.</w:t>
      </w:r>
    </w:p>
    <w:p w14:paraId="0AC0863A" w14:textId="7D87216C" w:rsidR="001316F6" w:rsidRPr="001316F6" w:rsidRDefault="001316F6" w:rsidP="599D66C9">
      <w:pPr>
        <w:numPr>
          <w:ilvl w:val="0"/>
          <w:numId w:val="7"/>
        </w:numPr>
        <w:rPr>
          <w:rFonts w:eastAsiaTheme="minorEastAsia"/>
        </w:rPr>
      </w:pPr>
      <w:r w:rsidRPr="599D66C9">
        <w:rPr>
          <w:rFonts w:eastAsiaTheme="minorEastAsia"/>
          <w:b/>
          <w:bCs/>
        </w:rPr>
        <w:t>Communication:</w:t>
      </w:r>
      <w:r w:rsidRPr="599D66C9">
        <w:rPr>
          <w:rFonts w:eastAsiaTheme="minorEastAsia"/>
        </w:rPr>
        <w:t xml:space="preserve"> Provide clear notice for overtime or schedule changes and encourage open communication about personal commitments without judgement.</w:t>
      </w:r>
    </w:p>
    <w:p w14:paraId="13E00883" w14:textId="6458BA05" w:rsidR="599D66C9" w:rsidRDefault="599D66C9" w:rsidP="599D66C9">
      <w:pPr>
        <w:ind w:left="720"/>
        <w:rPr>
          <w:rFonts w:eastAsiaTheme="minorEastAsia"/>
        </w:rPr>
      </w:pPr>
    </w:p>
    <w:p w14:paraId="16EA17DE" w14:textId="77777777" w:rsidR="001316F6" w:rsidRPr="001316F6" w:rsidRDefault="001316F6" w:rsidP="599D66C9">
      <w:pPr>
        <w:rPr>
          <w:rFonts w:eastAsiaTheme="minorEastAsia"/>
          <w:b/>
          <w:bCs/>
          <w:sz w:val="28"/>
          <w:szCs w:val="28"/>
        </w:rPr>
      </w:pPr>
      <w:r w:rsidRPr="599D66C9">
        <w:rPr>
          <w:rFonts w:eastAsiaTheme="minorEastAsia"/>
          <w:b/>
          <w:bCs/>
          <w:sz w:val="28"/>
          <w:szCs w:val="28"/>
        </w:rPr>
        <w:t>7. Celebrate Achievement and Build Confidence</w:t>
      </w:r>
    </w:p>
    <w:p w14:paraId="2DA26D5A" w14:textId="77777777" w:rsidR="001316F6" w:rsidRPr="001316F6" w:rsidRDefault="001316F6" w:rsidP="599D66C9">
      <w:pPr>
        <w:rPr>
          <w:rFonts w:eastAsiaTheme="minorEastAsia"/>
        </w:rPr>
      </w:pPr>
      <w:r w:rsidRPr="599D66C9">
        <w:rPr>
          <w:rFonts w:eastAsiaTheme="minorEastAsia"/>
        </w:rPr>
        <w:t>Recognition builds confidence and helps apprentices see their value.</w:t>
      </w:r>
    </w:p>
    <w:p w14:paraId="4B49D708" w14:textId="77777777" w:rsidR="001316F6" w:rsidRPr="001316F6" w:rsidRDefault="001316F6" w:rsidP="599D66C9">
      <w:pPr>
        <w:numPr>
          <w:ilvl w:val="0"/>
          <w:numId w:val="8"/>
        </w:numPr>
        <w:rPr>
          <w:rFonts w:eastAsiaTheme="minorEastAsia"/>
        </w:rPr>
      </w:pPr>
      <w:r w:rsidRPr="599D66C9">
        <w:rPr>
          <w:rFonts w:eastAsiaTheme="minorEastAsia"/>
          <w:b/>
          <w:bCs/>
        </w:rPr>
        <w:t>Acknowledge Progress:</w:t>
      </w:r>
      <w:r w:rsidRPr="599D66C9">
        <w:rPr>
          <w:rFonts w:eastAsiaTheme="minorEastAsia"/>
        </w:rPr>
        <w:t xml:space="preserve"> Celebrate achievements publicly—even small wins.</w:t>
      </w:r>
    </w:p>
    <w:p w14:paraId="6ACB36BB" w14:textId="77777777" w:rsidR="001316F6" w:rsidRPr="001316F6" w:rsidRDefault="001316F6" w:rsidP="599D66C9">
      <w:pPr>
        <w:numPr>
          <w:ilvl w:val="0"/>
          <w:numId w:val="8"/>
        </w:numPr>
        <w:rPr>
          <w:rFonts w:eastAsiaTheme="minorEastAsia"/>
        </w:rPr>
      </w:pPr>
      <w:r w:rsidRPr="599D66C9">
        <w:rPr>
          <w:rFonts w:eastAsiaTheme="minorEastAsia"/>
          <w:b/>
          <w:bCs/>
        </w:rPr>
        <w:t>Nominate:</w:t>
      </w:r>
      <w:r w:rsidRPr="599D66C9">
        <w:rPr>
          <w:rFonts w:eastAsiaTheme="minorEastAsia"/>
        </w:rPr>
        <w:t xml:space="preserve"> Nominate female apprentices for industry awards, programs, or leadership opportunities.</w:t>
      </w:r>
    </w:p>
    <w:p w14:paraId="10FF8232" w14:textId="77777777" w:rsidR="001316F6" w:rsidRPr="001316F6" w:rsidRDefault="001316F6" w:rsidP="599D66C9">
      <w:pPr>
        <w:numPr>
          <w:ilvl w:val="0"/>
          <w:numId w:val="8"/>
        </w:numPr>
        <w:rPr>
          <w:rFonts w:eastAsiaTheme="minorEastAsia"/>
        </w:rPr>
      </w:pPr>
      <w:r w:rsidRPr="599D66C9">
        <w:rPr>
          <w:rFonts w:eastAsiaTheme="minorEastAsia"/>
          <w:b/>
          <w:bCs/>
        </w:rPr>
        <w:t>Inspire:</w:t>
      </w:r>
      <w:r w:rsidRPr="599D66C9">
        <w:rPr>
          <w:rFonts w:eastAsiaTheme="minorEastAsia"/>
        </w:rPr>
        <w:t xml:space="preserve"> Encourage female apprentices to represent your business at expos or events to inspire the next generation.</w:t>
      </w:r>
    </w:p>
    <w:p w14:paraId="275A4409" w14:textId="455B636A" w:rsidR="599D66C9" w:rsidRDefault="599D66C9" w:rsidP="599D66C9">
      <w:pPr>
        <w:ind w:left="720"/>
        <w:rPr>
          <w:rFonts w:eastAsiaTheme="minorEastAsia"/>
        </w:rPr>
      </w:pPr>
    </w:p>
    <w:p w14:paraId="35327F1F" w14:textId="77777777" w:rsidR="001316F6" w:rsidRPr="001316F6" w:rsidRDefault="001316F6" w:rsidP="599D66C9">
      <w:pPr>
        <w:rPr>
          <w:rFonts w:eastAsiaTheme="minorEastAsia"/>
          <w:b/>
          <w:bCs/>
          <w:sz w:val="28"/>
          <w:szCs w:val="28"/>
        </w:rPr>
      </w:pPr>
      <w:r w:rsidRPr="599D66C9">
        <w:rPr>
          <w:rFonts w:eastAsiaTheme="minorEastAsia"/>
          <w:b/>
          <w:bCs/>
          <w:sz w:val="28"/>
          <w:szCs w:val="28"/>
        </w:rPr>
        <w:t>8. External and Industry Support Networks</w:t>
      </w:r>
    </w:p>
    <w:p w14:paraId="6D43A29F" w14:textId="77777777" w:rsidR="001316F6" w:rsidRPr="001316F6" w:rsidRDefault="001316F6" w:rsidP="599D66C9">
      <w:pPr>
        <w:rPr>
          <w:rFonts w:eastAsiaTheme="minorEastAsia"/>
        </w:rPr>
      </w:pPr>
      <w:r w:rsidRPr="599D66C9">
        <w:rPr>
          <w:rFonts w:eastAsiaTheme="minorEastAsia"/>
        </w:rPr>
        <w:t>Encourage your apprentice to leverage these networks for peer support, mentorship, and career advice. These services are often free and confidential.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34"/>
        <w:gridCol w:w="3489"/>
        <w:gridCol w:w="3093"/>
      </w:tblGrid>
      <w:tr w:rsidR="005A79F1" w:rsidRPr="001316F6" w14:paraId="67B06965" w14:textId="77777777" w:rsidTr="599D66C9">
        <w:tc>
          <w:tcPr>
            <w:tcW w:w="0" w:type="auto"/>
            <w:hideMark/>
          </w:tcPr>
          <w:p w14:paraId="56C2B036" w14:textId="77777777" w:rsidR="001316F6" w:rsidRPr="001316F6" w:rsidRDefault="001316F6" w:rsidP="599D66C9">
            <w:pPr>
              <w:spacing w:after="160" w:line="278" w:lineRule="auto"/>
              <w:rPr>
                <w:rFonts w:eastAsiaTheme="minorEastAsia"/>
                <w:b/>
                <w:bCs/>
              </w:rPr>
            </w:pPr>
            <w:r w:rsidRPr="599D66C9">
              <w:rPr>
                <w:rFonts w:eastAsiaTheme="minorEastAsia"/>
                <w:b/>
                <w:bCs/>
              </w:rPr>
              <w:t>Organisation</w:t>
            </w:r>
          </w:p>
        </w:tc>
        <w:tc>
          <w:tcPr>
            <w:tcW w:w="0" w:type="auto"/>
            <w:hideMark/>
          </w:tcPr>
          <w:p w14:paraId="05EEEA9A" w14:textId="77777777" w:rsidR="001316F6" w:rsidRPr="001316F6" w:rsidRDefault="001316F6" w:rsidP="599D66C9">
            <w:pPr>
              <w:spacing w:after="160" w:line="278" w:lineRule="auto"/>
              <w:rPr>
                <w:rFonts w:eastAsiaTheme="minorEastAsia"/>
                <w:b/>
                <w:bCs/>
              </w:rPr>
            </w:pPr>
            <w:r w:rsidRPr="599D66C9">
              <w:rPr>
                <w:rFonts w:eastAsiaTheme="minorEastAsia"/>
                <w:b/>
                <w:bCs/>
              </w:rPr>
              <w:t>Support Provided</w:t>
            </w:r>
          </w:p>
        </w:tc>
        <w:tc>
          <w:tcPr>
            <w:tcW w:w="0" w:type="auto"/>
            <w:hideMark/>
          </w:tcPr>
          <w:p w14:paraId="39AAC766" w14:textId="77777777" w:rsidR="001316F6" w:rsidRPr="001316F6" w:rsidRDefault="001316F6" w:rsidP="599D66C9">
            <w:pPr>
              <w:spacing w:after="160" w:line="278" w:lineRule="auto"/>
              <w:rPr>
                <w:rFonts w:eastAsiaTheme="minorEastAsia"/>
                <w:b/>
                <w:bCs/>
              </w:rPr>
            </w:pPr>
            <w:r w:rsidRPr="599D66C9">
              <w:rPr>
                <w:rFonts w:eastAsiaTheme="minorEastAsia"/>
                <w:b/>
                <w:bCs/>
              </w:rPr>
              <w:t>Links</w:t>
            </w:r>
          </w:p>
        </w:tc>
      </w:tr>
      <w:tr w:rsidR="005A79F1" w:rsidRPr="001316F6" w14:paraId="5D058F62" w14:textId="77777777" w:rsidTr="599D66C9">
        <w:tc>
          <w:tcPr>
            <w:tcW w:w="0" w:type="auto"/>
            <w:hideMark/>
          </w:tcPr>
          <w:p w14:paraId="75C8439F" w14:textId="77777777" w:rsidR="001316F6" w:rsidRPr="001316F6" w:rsidRDefault="001316F6" w:rsidP="599D66C9">
            <w:pPr>
              <w:spacing w:after="160" w:line="278" w:lineRule="auto"/>
              <w:rPr>
                <w:rFonts w:eastAsiaTheme="minorEastAsia"/>
                <w:b/>
                <w:bCs/>
              </w:rPr>
            </w:pPr>
            <w:r w:rsidRPr="599D66C9">
              <w:rPr>
                <w:rFonts w:eastAsiaTheme="minorEastAsia"/>
                <w:b/>
                <w:bCs/>
              </w:rPr>
              <w:t>Tradeswomen Australia (TWA)</w:t>
            </w:r>
          </w:p>
        </w:tc>
        <w:tc>
          <w:tcPr>
            <w:tcW w:w="0" w:type="auto"/>
            <w:hideMark/>
          </w:tcPr>
          <w:p w14:paraId="1ED7153D" w14:textId="77777777" w:rsidR="001316F6" w:rsidRPr="001316F6" w:rsidRDefault="001316F6" w:rsidP="599D66C9">
            <w:pPr>
              <w:spacing w:after="160" w:line="278" w:lineRule="auto"/>
              <w:rPr>
                <w:rFonts w:eastAsiaTheme="minorEastAsia"/>
              </w:rPr>
            </w:pPr>
            <w:r w:rsidRPr="599D66C9">
              <w:rPr>
                <w:rFonts w:eastAsiaTheme="minorEastAsia"/>
              </w:rPr>
              <w:t>Advocacy, mentoring, inclusion training, and a job board for women in trades.</w:t>
            </w:r>
          </w:p>
        </w:tc>
        <w:tc>
          <w:tcPr>
            <w:tcW w:w="0" w:type="auto"/>
            <w:hideMark/>
          </w:tcPr>
          <w:p w14:paraId="3C567CFB" w14:textId="77777777" w:rsidR="001316F6" w:rsidRPr="001316F6" w:rsidRDefault="001316F6" w:rsidP="599D66C9">
            <w:pPr>
              <w:spacing w:after="160" w:line="278" w:lineRule="auto"/>
              <w:rPr>
                <w:rFonts w:eastAsiaTheme="minorEastAsia"/>
              </w:rPr>
            </w:pPr>
            <w:hyperlink r:id="rId11">
              <w:r w:rsidRPr="599D66C9">
                <w:rPr>
                  <w:rStyle w:val="Hyperlink"/>
                  <w:rFonts w:eastAsiaTheme="minorEastAsia"/>
                  <w:color w:val="auto"/>
                </w:rPr>
                <w:t>tradeswomenaus.com</w:t>
              </w:r>
            </w:hyperlink>
          </w:p>
        </w:tc>
      </w:tr>
      <w:tr w:rsidR="005A79F1" w:rsidRPr="001316F6" w14:paraId="02F6807C" w14:textId="77777777" w:rsidTr="599D66C9">
        <w:tc>
          <w:tcPr>
            <w:tcW w:w="0" w:type="auto"/>
            <w:hideMark/>
          </w:tcPr>
          <w:p w14:paraId="395A9983" w14:textId="77777777" w:rsidR="001316F6" w:rsidRPr="001316F6" w:rsidRDefault="001316F6" w:rsidP="599D66C9">
            <w:pPr>
              <w:spacing w:after="160" w:line="278" w:lineRule="auto"/>
              <w:rPr>
                <w:rFonts w:eastAsiaTheme="minorEastAsia"/>
                <w:b/>
                <w:bCs/>
              </w:rPr>
            </w:pPr>
            <w:r w:rsidRPr="599D66C9">
              <w:rPr>
                <w:rFonts w:eastAsiaTheme="minorEastAsia"/>
                <w:b/>
                <w:bCs/>
              </w:rPr>
              <w:t>Supporting and Linking Tradeswomen (SALT)</w:t>
            </w:r>
          </w:p>
        </w:tc>
        <w:tc>
          <w:tcPr>
            <w:tcW w:w="0" w:type="auto"/>
            <w:hideMark/>
          </w:tcPr>
          <w:p w14:paraId="63C01A8B" w14:textId="77777777" w:rsidR="001316F6" w:rsidRPr="001316F6" w:rsidRDefault="001316F6" w:rsidP="599D66C9">
            <w:pPr>
              <w:spacing w:after="160" w:line="278" w:lineRule="auto"/>
              <w:rPr>
                <w:rFonts w:eastAsiaTheme="minorEastAsia"/>
              </w:rPr>
            </w:pPr>
            <w:r w:rsidRPr="599D66C9">
              <w:rPr>
                <w:rFonts w:eastAsiaTheme="minorEastAsia"/>
              </w:rPr>
              <w:t>A non-profit providing a national support network and practical workshops.</w:t>
            </w:r>
          </w:p>
        </w:tc>
        <w:tc>
          <w:tcPr>
            <w:tcW w:w="0" w:type="auto"/>
            <w:hideMark/>
          </w:tcPr>
          <w:p w14:paraId="5BC72C2C" w14:textId="77777777" w:rsidR="001316F6" w:rsidRPr="001316F6" w:rsidRDefault="001316F6" w:rsidP="599D66C9">
            <w:pPr>
              <w:spacing w:after="160" w:line="278" w:lineRule="auto"/>
              <w:rPr>
                <w:rFonts w:eastAsiaTheme="minorEastAsia"/>
              </w:rPr>
            </w:pPr>
            <w:hyperlink r:id="rId12">
              <w:r w:rsidRPr="599D66C9">
                <w:rPr>
                  <w:rStyle w:val="Hyperlink"/>
                  <w:rFonts w:eastAsiaTheme="minorEastAsia"/>
                  <w:color w:val="auto"/>
                </w:rPr>
                <w:t>saltaustralia.org.au</w:t>
              </w:r>
            </w:hyperlink>
          </w:p>
        </w:tc>
      </w:tr>
      <w:tr w:rsidR="005A79F1" w:rsidRPr="001316F6" w14:paraId="1377D024" w14:textId="77777777" w:rsidTr="599D66C9">
        <w:tc>
          <w:tcPr>
            <w:tcW w:w="0" w:type="auto"/>
            <w:hideMark/>
          </w:tcPr>
          <w:p w14:paraId="45ABC91F" w14:textId="77777777" w:rsidR="001316F6" w:rsidRPr="001316F6" w:rsidRDefault="001316F6" w:rsidP="599D66C9">
            <w:pPr>
              <w:spacing w:after="160" w:line="278" w:lineRule="auto"/>
              <w:rPr>
                <w:rFonts w:eastAsiaTheme="minorEastAsia"/>
                <w:b/>
                <w:bCs/>
              </w:rPr>
            </w:pPr>
            <w:r w:rsidRPr="599D66C9">
              <w:rPr>
                <w:rFonts w:eastAsiaTheme="minorEastAsia"/>
                <w:b/>
                <w:bCs/>
              </w:rPr>
              <w:t>National Association of Women in Construction (NAWIC)</w:t>
            </w:r>
          </w:p>
        </w:tc>
        <w:tc>
          <w:tcPr>
            <w:tcW w:w="0" w:type="auto"/>
            <w:hideMark/>
          </w:tcPr>
          <w:p w14:paraId="6A4F8D51" w14:textId="77777777" w:rsidR="001316F6" w:rsidRPr="001316F6" w:rsidRDefault="001316F6" w:rsidP="599D66C9">
            <w:pPr>
              <w:spacing w:after="160" w:line="278" w:lineRule="auto"/>
              <w:rPr>
                <w:rFonts w:eastAsiaTheme="minorEastAsia"/>
              </w:rPr>
            </w:pPr>
            <w:r w:rsidRPr="599D66C9">
              <w:rPr>
                <w:rFonts w:eastAsiaTheme="minorEastAsia"/>
              </w:rPr>
              <w:t xml:space="preserve">Networking events, professional development, and advocacy for women in construction and related industries (like </w:t>
            </w:r>
            <w:proofErr w:type="gramStart"/>
            <w:r w:rsidRPr="599D66C9">
              <w:rPr>
                <w:rFonts w:eastAsiaTheme="minorEastAsia"/>
              </w:rPr>
              <w:t>cabinet-making</w:t>
            </w:r>
            <w:proofErr w:type="gramEnd"/>
            <w:r w:rsidRPr="599D66C9">
              <w:rPr>
                <w:rFonts w:eastAsiaTheme="minorEastAsia"/>
              </w:rPr>
              <w:t>).</w:t>
            </w:r>
          </w:p>
        </w:tc>
        <w:tc>
          <w:tcPr>
            <w:tcW w:w="0" w:type="auto"/>
            <w:hideMark/>
          </w:tcPr>
          <w:p w14:paraId="08ED5237" w14:textId="77777777" w:rsidR="001316F6" w:rsidRPr="001316F6" w:rsidRDefault="001316F6" w:rsidP="599D66C9">
            <w:pPr>
              <w:spacing w:after="160" w:line="278" w:lineRule="auto"/>
              <w:rPr>
                <w:rFonts w:eastAsiaTheme="minorEastAsia"/>
              </w:rPr>
            </w:pPr>
            <w:hyperlink r:id="rId13">
              <w:r w:rsidRPr="599D66C9">
                <w:rPr>
                  <w:rStyle w:val="Hyperlink"/>
                  <w:rFonts w:eastAsiaTheme="minorEastAsia"/>
                  <w:color w:val="auto"/>
                </w:rPr>
                <w:t>nawic.com.au</w:t>
              </w:r>
            </w:hyperlink>
          </w:p>
        </w:tc>
      </w:tr>
      <w:tr w:rsidR="005A79F1" w:rsidRPr="001316F6" w14:paraId="780B7DED" w14:textId="77777777" w:rsidTr="599D66C9">
        <w:tc>
          <w:tcPr>
            <w:tcW w:w="0" w:type="auto"/>
            <w:hideMark/>
          </w:tcPr>
          <w:p w14:paraId="7678A57B" w14:textId="2B585D5C" w:rsidR="001316F6" w:rsidRPr="001316F6" w:rsidRDefault="18CAF2F7" w:rsidP="599D66C9">
            <w:pPr>
              <w:spacing w:after="160" w:line="278" w:lineRule="auto"/>
              <w:rPr>
                <w:rFonts w:eastAsiaTheme="minorEastAsia"/>
                <w:b/>
                <w:bCs/>
              </w:rPr>
            </w:pPr>
            <w:r w:rsidRPr="599D66C9">
              <w:rPr>
                <w:rFonts w:eastAsiaTheme="minorEastAsia"/>
                <w:b/>
                <w:bCs/>
              </w:rPr>
              <w:t xml:space="preserve">Apprentice Connect Australia </w:t>
            </w:r>
            <w:r w:rsidR="001316F6" w:rsidRPr="599D66C9">
              <w:rPr>
                <w:rFonts w:eastAsiaTheme="minorEastAsia"/>
                <w:b/>
                <w:bCs/>
              </w:rPr>
              <w:t>Provider</w:t>
            </w:r>
            <w:r w:rsidRPr="599D66C9">
              <w:rPr>
                <w:rFonts w:eastAsiaTheme="minorEastAsia"/>
                <w:b/>
                <w:bCs/>
              </w:rPr>
              <w:t xml:space="preserve"> (ACAP)</w:t>
            </w:r>
          </w:p>
        </w:tc>
        <w:tc>
          <w:tcPr>
            <w:tcW w:w="0" w:type="auto"/>
            <w:hideMark/>
          </w:tcPr>
          <w:p w14:paraId="0D714690" w14:textId="77777777" w:rsidR="001316F6" w:rsidRPr="001316F6" w:rsidRDefault="001316F6" w:rsidP="599D66C9">
            <w:pPr>
              <w:spacing w:after="160" w:line="278" w:lineRule="auto"/>
              <w:rPr>
                <w:rFonts w:eastAsiaTheme="minorEastAsia"/>
              </w:rPr>
            </w:pPr>
            <w:r w:rsidRPr="599D66C9">
              <w:rPr>
                <w:rFonts w:eastAsiaTheme="minorEastAsia"/>
              </w:rPr>
              <w:t>Your free, first point of contact for mentoring, mediation, and specialist support for women in trades.</w:t>
            </w:r>
          </w:p>
        </w:tc>
        <w:tc>
          <w:tcPr>
            <w:tcW w:w="0" w:type="auto"/>
            <w:hideMark/>
          </w:tcPr>
          <w:p w14:paraId="4DACC4EC" w14:textId="60777A57" w:rsidR="001316F6" w:rsidRPr="001316F6" w:rsidRDefault="001316F6" w:rsidP="599D66C9">
            <w:pPr>
              <w:spacing w:after="160" w:line="278" w:lineRule="auto"/>
              <w:rPr>
                <w:rFonts w:eastAsiaTheme="minorEastAsia"/>
              </w:rPr>
            </w:pPr>
            <w:r w:rsidRPr="599D66C9">
              <w:rPr>
                <w:rFonts w:eastAsiaTheme="minorEastAsia"/>
              </w:rPr>
              <w:t>(Contact your local provider e.g., MEGT, BUSY at Work</w:t>
            </w:r>
            <w:r w:rsidR="6A4E545F" w:rsidRPr="599D66C9">
              <w:rPr>
                <w:rFonts w:eastAsiaTheme="minorEastAsia"/>
              </w:rPr>
              <w:t xml:space="preserve"> etc.</w:t>
            </w:r>
            <w:r w:rsidRPr="599D66C9">
              <w:rPr>
                <w:rFonts w:eastAsiaTheme="minorEastAsia"/>
              </w:rPr>
              <w:t>)</w:t>
            </w:r>
          </w:p>
        </w:tc>
      </w:tr>
      <w:tr w:rsidR="005A79F1" w:rsidRPr="001316F6" w14:paraId="0406ADE1" w14:textId="77777777" w:rsidTr="599D66C9">
        <w:tc>
          <w:tcPr>
            <w:tcW w:w="0" w:type="auto"/>
            <w:hideMark/>
          </w:tcPr>
          <w:p w14:paraId="6BEAF863" w14:textId="77777777" w:rsidR="001316F6" w:rsidRPr="001316F6" w:rsidRDefault="001316F6" w:rsidP="599D66C9">
            <w:pPr>
              <w:spacing w:after="160" w:line="278" w:lineRule="auto"/>
              <w:rPr>
                <w:rFonts w:eastAsiaTheme="minorEastAsia"/>
                <w:b/>
                <w:bCs/>
              </w:rPr>
            </w:pPr>
            <w:r w:rsidRPr="599D66C9">
              <w:rPr>
                <w:rFonts w:eastAsiaTheme="minorEastAsia"/>
                <w:b/>
                <w:bCs/>
              </w:rPr>
              <w:t>Mental Health Support</w:t>
            </w:r>
          </w:p>
        </w:tc>
        <w:tc>
          <w:tcPr>
            <w:tcW w:w="0" w:type="auto"/>
            <w:hideMark/>
          </w:tcPr>
          <w:p w14:paraId="3047E195" w14:textId="77777777" w:rsidR="001316F6" w:rsidRPr="001316F6" w:rsidRDefault="001316F6" w:rsidP="599D66C9">
            <w:pPr>
              <w:spacing w:after="160" w:line="278" w:lineRule="auto"/>
              <w:rPr>
                <w:rFonts w:eastAsiaTheme="minorEastAsia"/>
              </w:rPr>
            </w:pPr>
            <w:r w:rsidRPr="599D66C9">
              <w:rPr>
                <w:rFonts w:eastAsiaTheme="minorEastAsia"/>
              </w:rPr>
              <w:t xml:space="preserve">Confidential </w:t>
            </w:r>
            <w:proofErr w:type="gramStart"/>
            <w:r w:rsidRPr="599D66C9">
              <w:rPr>
                <w:rFonts w:eastAsiaTheme="minorEastAsia"/>
              </w:rPr>
              <w:t>crisis</w:t>
            </w:r>
            <w:proofErr w:type="gramEnd"/>
            <w:r w:rsidRPr="599D66C9">
              <w:rPr>
                <w:rFonts w:eastAsiaTheme="minorEastAsia"/>
              </w:rPr>
              <w:t xml:space="preserve"> support and mental health resources.</w:t>
            </w:r>
          </w:p>
        </w:tc>
        <w:tc>
          <w:tcPr>
            <w:tcW w:w="0" w:type="auto"/>
            <w:hideMark/>
          </w:tcPr>
          <w:p w14:paraId="50A5CF18" w14:textId="77777777" w:rsidR="001316F6" w:rsidRPr="001316F6" w:rsidRDefault="001316F6" w:rsidP="599D66C9">
            <w:pPr>
              <w:spacing w:after="160" w:line="278" w:lineRule="auto"/>
              <w:rPr>
                <w:rFonts w:eastAsiaTheme="minorEastAsia"/>
              </w:rPr>
            </w:pPr>
            <w:hyperlink r:id="rId14">
              <w:r w:rsidRPr="599D66C9">
                <w:rPr>
                  <w:rStyle w:val="Hyperlink"/>
                  <w:rFonts w:eastAsiaTheme="minorEastAsia"/>
                  <w:color w:val="auto"/>
                </w:rPr>
                <w:t>Beyond Blue</w:t>
              </w:r>
            </w:hyperlink>
            <w:r w:rsidRPr="599D66C9">
              <w:rPr>
                <w:rFonts w:eastAsiaTheme="minorEastAsia"/>
              </w:rPr>
              <w:t xml:space="preserve"> / </w:t>
            </w:r>
            <w:hyperlink r:id="rId15">
              <w:r w:rsidRPr="599D66C9">
                <w:rPr>
                  <w:rStyle w:val="Hyperlink"/>
                  <w:rFonts w:eastAsiaTheme="minorEastAsia"/>
                  <w:color w:val="auto"/>
                </w:rPr>
                <w:t>Headspace</w:t>
              </w:r>
            </w:hyperlink>
          </w:p>
        </w:tc>
      </w:tr>
    </w:tbl>
    <w:p w14:paraId="1067935C" w14:textId="77777777" w:rsidR="005A79F1" w:rsidRDefault="005A79F1" w:rsidP="599D66C9">
      <w:pPr>
        <w:rPr>
          <w:rFonts w:eastAsiaTheme="minorEastAsia"/>
          <w:b/>
          <w:bCs/>
        </w:rPr>
      </w:pPr>
    </w:p>
    <w:p w14:paraId="0F494245" w14:textId="78026EF5" w:rsidR="001316F6" w:rsidRPr="001316F6" w:rsidRDefault="001316F6" w:rsidP="599D66C9">
      <w:pPr>
        <w:rPr>
          <w:rFonts w:eastAsiaTheme="minorEastAsia"/>
          <w:b/>
          <w:bCs/>
          <w:sz w:val="28"/>
          <w:szCs w:val="28"/>
        </w:rPr>
      </w:pPr>
      <w:r w:rsidRPr="599D66C9">
        <w:rPr>
          <w:rFonts w:eastAsiaTheme="minorEastAsia"/>
          <w:b/>
          <w:bCs/>
          <w:sz w:val="28"/>
          <w:szCs w:val="28"/>
        </w:rPr>
        <w:t>9. Building a Respectful Team Culture</w:t>
      </w:r>
    </w:p>
    <w:p w14:paraId="08800705" w14:textId="77777777" w:rsidR="001316F6" w:rsidRDefault="001316F6" w:rsidP="599D66C9">
      <w:pPr>
        <w:rPr>
          <w:rFonts w:eastAsiaTheme="minorEastAsia"/>
        </w:rPr>
      </w:pPr>
      <w:r w:rsidRPr="599D66C9">
        <w:rPr>
          <w:rFonts w:eastAsiaTheme="minorEastAsia"/>
        </w:rPr>
        <w:t>True inclusion is when respect is part of everyday work.</w:t>
      </w:r>
    </w:p>
    <w:p w14:paraId="77A18F75" w14:textId="77777777" w:rsidR="00851ED4" w:rsidRPr="00851ED4" w:rsidRDefault="00851ED4" w:rsidP="599D66C9">
      <w:pPr>
        <w:rPr>
          <w:rFonts w:eastAsiaTheme="minorEastAsia"/>
          <w:b/>
          <w:bCs/>
        </w:rPr>
      </w:pPr>
      <w:r w:rsidRPr="599D66C9">
        <w:rPr>
          <w:rFonts w:eastAsiaTheme="minorEastAsia"/>
          <w:b/>
          <w:bCs/>
        </w:rPr>
        <w:t>Training: Make Inclusion Part of the Job</w:t>
      </w:r>
    </w:p>
    <w:p w14:paraId="0C096E86" w14:textId="77777777" w:rsidR="00851ED4" w:rsidRPr="00851ED4" w:rsidRDefault="00851ED4" w:rsidP="599D66C9">
      <w:pPr>
        <w:rPr>
          <w:rFonts w:eastAsiaTheme="minorEastAsia"/>
        </w:rPr>
      </w:pPr>
      <w:r w:rsidRPr="599D66C9">
        <w:rPr>
          <w:rFonts w:eastAsiaTheme="minorEastAsia"/>
        </w:rPr>
        <w:t>Include gender awareness and respectful workplace behaviour in your regular team discussions.</w:t>
      </w:r>
    </w:p>
    <w:p w14:paraId="60E1B743" w14:textId="77777777" w:rsidR="00851ED4" w:rsidRPr="00851ED4" w:rsidRDefault="00851ED4" w:rsidP="599D66C9">
      <w:pPr>
        <w:numPr>
          <w:ilvl w:val="0"/>
          <w:numId w:val="10"/>
        </w:numPr>
        <w:rPr>
          <w:rFonts w:eastAsiaTheme="minorEastAsia"/>
        </w:rPr>
      </w:pPr>
      <w:r w:rsidRPr="599D66C9">
        <w:rPr>
          <w:rFonts w:eastAsiaTheme="minorEastAsia"/>
          <w:b/>
          <w:bCs/>
        </w:rPr>
        <w:t>Toolbox Talks:</w:t>
      </w:r>
      <w:r w:rsidRPr="599D66C9">
        <w:rPr>
          <w:rFonts w:eastAsiaTheme="minorEastAsia"/>
        </w:rPr>
        <w:t xml:space="preserve"> Start a weekly or monthly</w:t>
      </w:r>
      <w:r w:rsidRPr="599D66C9">
        <w:rPr>
          <w:rFonts w:eastAsiaTheme="minorEastAsia"/>
          <w:b/>
          <w:bCs/>
        </w:rPr>
        <w:t xml:space="preserve"> session focused on Respect and Inclusivity. </w:t>
      </w:r>
      <w:r w:rsidRPr="599D66C9">
        <w:rPr>
          <w:rFonts w:eastAsiaTheme="minorEastAsia"/>
        </w:rPr>
        <w:t>Topics can include:</w:t>
      </w:r>
    </w:p>
    <w:p w14:paraId="4E40621A" w14:textId="77777777" w:rsidR="00851ED4" w:rsidRPr="00851ED4" w:rsidRDefault="00851ED4" w:rsidP="599D66C9">
      <w:pPr>
        <w:numPr>
          <w:ilvl w:val="1"/>
          <w:numId w:val="10"/>
        </w:numPr>
        <w:rPr>
          <w:rFonts w:eastAsiaTheme="minorEastAsia"/>
        </w:rPr>
      </w:pPr>
      <w:r w:rsidRPr="599D66C9">
        <w:rPr>
          <w:rFonts w:eastAsiaTheme="minorEastAsia"/>
        </w:rPr>
        <w:t>Reviewing the company’s zero-tolerance policy for bullying and harassment.</w:t>
      </w:r>
    </w:p>
    <w:p w14:paraId="17005458" w14:textId="77777777" w:rsidR="00851ED4" w:rsidRPr="00851ED4" w:rsidRDefault="00851ED4" w:rsidP="599D66C9">
      <w:pPr>
        <w:numPr>
          <w:ilvl w:val="1"/>
          <w:numId w:val="10"/>
        </w:numPr>
        <w:rPr>
          <w:rFonts w:eastAsiaTheme="minorEastAsia"/>
        </w:rPr>
      </w:pPr>
      <w:r w:rsidRPr="599D66C9">
        <w:rPr>
          <w:rFonts w:eastAsiaTheme="minorEastAsia"/>
        </w:rPr>
        <w:t>Defining what constitutes a disrespectful workplace (e.g., inappropriate language, isolating behaviours, sexist jokes).</w:t>
      </w:r>
    </w:p>
    <w:p w14:paraId="02B05FBB" w14:textId="77777777" w:rsidR="00851ED4" w:rsidRPr="00851ED4" w:rsidRDefault="00851ED4" w:rsidP="599D66C9">
      <w:pPr>
        <w:numPr>
          <w:ilvl w:val="1"/>
          <w:numId w:val="10"/>
        </w:numPr>
        <w:rPr>
          <w:rFonts w:eastAsiaTheme="minorEastAsia"/>
        </w:rPr>
      </w:pPr>
      <w:r w:rsidRPr="599D66C9">
        <w:rPr>
          <w:rFonts w:eastAsiaTheme="minorEastAsia"/>
        </w:rPr>
        <w:t>Discussing the importance of using gender-neutral language and how it makes the team more welcoming.</w:t>
      </w:r>
    </w:p>
    <w:p w14:paraId="43553F68" w14:textId="77777777" w:rsidR="00851ED4" w:rsidRPr="00851ED4" w:rsidRDefault="00851ED4" w:rsidP="599D66C9">
      <w:pPr>
        <w:numPr>
          <w:ilvl w:val="1"/>
          <w:numId w:val="10"/>
        </w:numPr>
        <w:rPr>
          <w:rFonts w:eastAsiaTheme="minorEastAsia"/>
        </w:rPr>
      </w:pPr>
      <w:r w:rsidRPr="599D66C9">
        <w:rPr>
          <w:rFonts w:eastAsiaTheme="minorEastAsia"/>
        </w:rPr>
        <w:t>Reviewing the need for correct fitting PPE for all team members (referencing Step 2).</w:t>
      </w:r>
    </w:p>
    <w:p w14:paraId="386E54A5" w14:textId="77777777" w:rsidR="00851ED4" w:rsidRPr="00851ED4" w:rsidRDefault="00851ED4" w:rsidP="599D66C9">
      <w:pPr>
        <w:numPr>
          <w:ilvl w:val="0"/>
          <w:numId w:val="10"/>
        </w:numPr>
        <w:rPr>
          <w:rFonts w:eastAsiaTheme="minorEastAsia"/>
        </w:rPr>
      </w:pPr>
      <w:r w:rsidRPr="599D66C9">
        <w:rPr>
          <w:rFonts w:eastAsiaTheme="minorEastAsia"/>
          <w:b/>
          <w:bCs/>
        </w:rPr>
        <w:t>Induction:</w:t>
      </w:r>
      <w:r w:rsidRPr="599D66C9">
        <w:rPr>
          <w:rFonts w:eastAsiaTheme="minorEastAsia"/>
        </w:rPr>
        <w:t xml:space="preserve"> Clearly state your expectations for respectful conduct from day one. Have all employees, including existing staff and apprentices, sign off on the company's code of conduct.</w:t>
      </w:r>
    </w:p>
    <w:p w14:paraId="7BB222F1" w14:textId="77777777" w:rsidR="00851ED4" w:rsidRPr="00851ED4" w:rsidRDefault="00851ED4" w:rsidP="599D66C9">
      <w:pPr>
        <w:numPr>
          <w:ilvl w:val="0"/>
          <w:numId w:val="10"/>
        </w:numPr>
        <w:rPr>
          <w:rFonts w:eastAsiaTheme="minorEastAsia"/>
        </w:rPr>
      </w:pPr>
      <w:r w:rsidRPr="599D66C9">
        <w:rPr>
          <w:rFonts w:eastAsiaTheme="minorEastAsia"/>
          <w:b/>
          <w:bCs/>
        </w:rPr>
        <w:t>External Training:</w:t>
      </w:r>
      <w:r w:rsidRPr="599D66C9">
        <w:rPr>
          <w:rFonts w:eastAsiaTheme="minorEastAsia"/>
        </w:rPr>
        <w:t xml:space="preserve"> Consider providing refresher training for supervisors and senior tradespeople on unconscious bias and how to effectively manage a diverse team.</w:t>
      </w:r>
    </w:p>
    <w:p w14:paraId="7BF3720E" w14:textId="77777777" w:rsidR="00851ED4" w:rsidRPr="00851ED4" w:rsidRDefault="00851ED4" w:rsidP="599D66C9">
      <w:pPr>
        <w:rPr>
          <w:rFonts w:eastAsiaTheme="minorEastAsia"/>
          <w:b/>
          <w:bCs/>
          <w:sz w:val="28"/>
          <w:szCs w:val="28"/>
        </w:rPr>
      </w:pPr>
      <w:r w:rsidRPr="599D66C9">
        <w:rPr>
          <w:rFonts w:eastAsiaTheme="minorEastAsia"/>
          <w:b/>
          <w:bCs/>
          <w:sz w:val="28"/>
          <w:szCs w:val="28"/>
        </w:rPr>
        <w:t>Intervene: Recognise and Address Bias Immediately</w:t>
      </w:r>
    </w:p>
    <w:p w14:paraId="456B82B0" w14:textId="77777777" w:rsidR="00851ED4" w:rsidRPr="00851ED4" w:rsidRDefault="00851ED4" w:rsidP="599D66C9">
      <w:pPr>
        <w:rPr>
          <w:rFonts w:eastAsiaTheme="minorEastAsia"/>
        </w:rPr>
      </w:pPr>
      <w:r w:rsidRPr="599D66C9">
        <w:rPr>
          <w:rFonts w:eastAsiaTheme="minorEastAsia"/>
        </w:rPr>
        <w:t>A culture of respect is built on quick, consistent intervention. Do not allow discriminatory behaviour to be dismissed as "just a joke" or "banter."</w:t>
      </w:r>
    </w:p>
    <w:p w14:paraId="488180AA" w14:textId="77777777" w:rsidR="00851ED4" w:rsidRPr="00851ED4" w:rsidRDefault="00851ED4" w:rsidP="599D66C9">
      <w:pPr>
        <w:numPr>
          <w:ilvl w:val="0"/>
          <w:numId w:val="11"/>
        </w:numPr>
        <w:rPr>
          <w:rFonts w:eastAsiaTheme="minorEastAsia"/>
        </w:rPr>
      </w:pPr>
      <w:r w:rsidRPr="599D66C9">
        <w:rPr>
          <w:rFonts w:eastAsiaTheme="minorEastAsia"/>
          <w:b/>
          <w:bCs/>
        </w:rPr>
        <w:t>Act Fast:</w:t>
      </w:r>
      <w:r w:rsidRPr="599D66C9">
        <w:rPr>
          <w:rFonts w:eastAsiaTheme="minorEastAsia"/>
        </w:rPr>
        <w:t xml:space="preserve"> When you hear a comment or witness a behaviour that crosses the line, intervene immediately and privately. A delayed response implies acceptance.</w:t>
      </w:r>
    </w:p>
    <w:p w14:paraId="2B31D4B9" w14:textId="77777777" w:rsidR="00851ED4" w:rsidRPr="00851ED4" w:rsidRDefault="00851ED4" w:rsidP="599D66C9">
      <w:pPr>
        <w:numPr>
          <w:ilvl w:val="0"/>
          <w:numId w:val="11"/>
        </w:numPr>
        <w:rPr>
          <w:rFonts w:eastAsiaTheme="minorEastAsia"/>
        </w:rPr>
      </w:pPr>
      <w:r w:rsidRPr="599D66C9">
        <w:rPr>
          <w:rFonts w:eastAsiaTheme="minorEastAsia"/>
          <w:b/>
          <w:bCs/>
        </w:rPr>
        <w:t>Be Clear and Direct:</w:t>
      </w:r>
      <w:r w:rsidRPr="599D66C9">
        <w:rPr>
          <w:rFonts w:eastAsiaTheme="minorEastAsia"/>
        </w:rPr>
        <w:t xml:space="preserve"> State that the comment or behaviour is not acceptable in your workplace and explain </w:t>
      </w:r>
      <w:r w:rsidRPr="599D66C9">
        <w:rPr>
          <w:rFonts w:eastAsiaTheme="minorEastAsia"/>
          <w:i/>
          <w:iCs/>
        </w:rPr>
        <w:t>why</w:t>
      </w:r>
      <w:r w:rsidRPr="599D66C9">
        <w:rPr>
          <w:rFonts w:eastAsiaTheme="minorEastAsia"/>
        </w:rPr>
        <w:t xml:space="preserve"> it violates your policy. Focus on the behaviour, not the person (e.g., "That language is inappropriate," not "You are a problem").</w:t>
      </w:r>
    </w:p>
    <w:p w14:paraId="31BA8451" w14:textId="77777777" w:rsidR="00851ED4" w:rsidRPr="00851ED4" w:rsidRDefault="00851ED4" w:rsidP="599D66C9">
      <w:pPr>
        <w:numPr>
          <w:ilvl w:val="0"/>
          <w:numId w:val="11"/>
        </w:numPr>
        <w:rPr>
          <w:rFonts w:eastAsiaTheme="minorEastAsia"/>
        </w:rPr>
      </w:pPr>
      <w:r w:rsidRPr="599D66C9">
        <w:rPr>
          <w:rFonts w:eastAsiaTheme="minorEastAsia"/>
          <w:b/>
          <w:bCs/>
        </w:rPr>
        <w:t>Follow Up and Document:</w:t>
      </w:r>
      <w:r w:rsidRPr="599D66C9">
        <w:rPr>
          <w:rFonts w:eastAsiaTheme="minorEastAsia"/>
        </w:rPr>
        <w:t xml:space="preserve"> Conduct a confidential follow-up with the apprentice and the individual involved. Maintain clear documentation of the incident and the action taken.</w:t>
      </w:r>
    </w:p>
    <w:p w14:paraId="5B72D95D" w14:textId="77777777" w:rsidR="00851ED4" w:rsidRPr="00851ED4" w:rsidRDefault="00851ED4" w:rsidP="599D66C9">
      <w:pPr>
        <w:numPr>
          <w:ilvl w:val="0"/>
          <w:numId w:val="11"/>
        </w:numPr>
        <w:rPr>
          <w:rFonts w:eastAsiaTheme="minorEastAsia"/>
        </w:rPr>
      </w:pPr>
      <w:r w:rsidRPr="599D66C9">
        <w:rPr>
          <w:rFonts w:eastAsiaTheme="minorEastAsia"/>
          <w:b/>
          <w:bCs/>
        </w:rPr>
        <w:t>Use the Chain of Support:</w:t>
      </w:r>
      <w:r w:rsidRPr="599D66C9">
        <w:rPr>
          <w:rFonts w:eastAsiaTheme="minorEastAsia"/>
        </w:rPr>
        <w:t xml:space="preserve"> If the issue involves the apprentice's direct supervisor, or if you need external mediation, immediately refer the matter to your AASN Provider for support.</w:t>
      </w:r>
    </w:p>
    <w:p w14:paraId="600998A1" w14:textId="1F2C8C54" w:rsidR="00851ED4" w:rsidRPr="00851ED4" w:rsidRDefault="00851ED4" w:rsidP="599D66C9">
      <w:pPr>
        <w:rPr>
          <w:rFonts w:eastAsiaTheme="minorEastAsia"/>
          <w:b/>
          <w:bCs/>
          <w:sz w:val="28"/>
          <w:szCs w:val="28"/>
        </w:rPr>
      </w:pPr>
      <w:r w:rsidRPr="599D66C9">
        <w:rPr>
          <w:rFonts w:eastAsiaTheme="minorEastAsia"/>
          <w:b/>
          <w:bCs/>
          <w:sz w:val="28"/>
          <w:szCs w:val="28"/>
        </w:rPr>
        <w:t>Reward Inclusivity: Make Respect a Performance Me</w:t>
      </w:r>
      <w:r w:rsidR="00394F4C">
        <w:rPr>
          <w:rFonts w:eastAsiaTheme="minorEastAsia"/>
          <w:b/>
          <w:bCs/>
          <w:sz w:val="28"/>
          <w:szCs w:val="28"/>
        </w:rPr>
        <w:t>asure</w:t>
      </w:r>
    </w:p>
    <w:p w14:paraId="6B313C24" w14:textId="77777777" w:rsidR="00851ED4" w:rsidRPr="00851ED4" w:rsidRDefault="00851ED4" w:rsidP="599D66C9">
      <w:pPr>
        <w:rPr>
          <w:rFonts w:eastAsiaTheme="minorEastAsia"/>
        </w:rPr>
      </w:pPr>
      <w:r w:rsidRPr="599D66C9">
        <w:rPr>
          <w:rFonts w:eastAsiaTheme="minorEastAsia"/>
        </w:rPr>
        <w:t>Recognition and reward systems should reinforce the positive culture you are trying to build.</w:t>
      </w:r>
    </w:p>
    <w:p w14:paraId="5ADD213F" w14:textId="77777777" w:rsidR="00851ED4" w:rsidRPr="00851ED4" w:rsidRDefault="00851ED4" w:rsidP="599D66C9">
      <w:pPr>
        <w:numPr>
          <w:ilvl w:val="0"/>
          <w:numId w:val="12"/>
        </w:numPr>
        <w:rPr>
          <w:rFonts w:eastAsiaTheme="minorEastAsia"/>
        </w:rPr>
      </w:pPr>
      <w:r w:rsidRPr="599D66C9">
        <w:rPr>
          <w:rFonts w:eastAsiaTheme="minorEastAsia"/>
          <w:b/>
          <w:bCs/>
        </w:rPr>
        <w:t>Recognise Teamwork:</w:t>
      </w:r>
      <w:r w:rsidRPr="599D66C9">
        <w:rPr>
          <w:rFonts w:eastAsiaTheme="minorEastAsia"/>
        </w:rPr>
        <w:t xml:space="preserve"> Reward employees who actively demonstrate teamwork and support, particularly those who step in to help an apprentice learn a new, complex skill or who demonstrate strong mentoring.</w:t>
      </w:r>
    </w:p>
    <w:p w14:paraId="70514493" w14:textId="77777777" w:rsidR="00851ED4" w:rsidRPr="00851ED4" w:rsidRDefault="00851ED4" w:rsidP="599D66C9">
      <w:pPr>
        <w:numPr>
          <w:ilvl w:val="0"/>
          <w:numId w:val="12"/>
        </w:numPr>
        <w:rPr>
          <w:rFonts w:eastAsiaTheme="minorEastAsia"/>
        </w:rPr>
      </w:pPr>
      <w:r w:rsidRPr="599D66C9">
        <w:rPr>
          <w:rFonts w:eastAsiaTheme="minorEastAsia"/>
          <w:b/>
          <w:bCs/>
        </w:rPr>
        <w:t>Integrate into Reviews:</w:t>
      </w:r>
      <w:r w:rsidRPr="599D66C9">
        <w:rPr>
          <w:rFonts w:eastAsiaTheme="minorEastAsia"/>
        </w:rPr>
        <w:t xml:space="preserve"> Include </w:t>
      </w:r>
      <w:r w:rsidRPr="599D66C9">
        <w:rPr>
          <w:rFonts w:eastAsiaTheme="minorEastAsia"/>
          <w:b/>
          <w:bCs/>
        </w:rPr>
        <w:t>"</w:t>
      </w:r>
      <w:r w:rsidRPr="599D66C9">
        <w:rPr>
          <w:rFonts w:eastAsiaTheme="minorEastAsia"/>
        </w:rPr>
        <w:t>Demonstration of Inclusive and Respectful Behaviour</w:t>
      </w:r>
      <w:r w:rsidRPr="599D66C9">
        <w:rPr>
          <w:rFonts w:eastAsiaTheme="minorEastAsia"/>
          <w:b/>
          <w:bCs/>
        </w:rPr>
        <w:t>"</w:t>
      </w:r>
      <w:r w:rsidRPr="599D66C9">
        <w:rPr>
          <w:rFonts w:eastAsiaTheme="minorEastAsia"/>
        </w:rPr>
        <w:t xml:space="preserve"> as a key metric in your annual or quarterly performance reviews for all staff.</w:t>
      </w:r>
    </w:p>
    <w:p w14:paraId="78C0C1AC" w14:textId="77777777" w:rsidR="00851ED4" w:rsidRPr="00851ED4" w:rsidRDefault="00851ED4" w:rsidP="599D66C9">
      <w:pPr>
        <w:numPr>
          <w:ilvl w:val="0"/>
          <w:numId w:val="12"/>
        </w:numPr>
        <w:rPr>
          <w:rFonts w:eastAsiaTheme="minorEastAsia"/>
        </w:rPr>
      </w:pPr>
      <w:r w:rsidRPr="599D66C9">
        <w:rPr>
          <w:rFonts w:eastAsiaTheme="minorEastAsia"/>
          <w:b/>
          <w:bCs/>
        </w:rPr>
        <w:t>Celebrate Mentors:</w:t>
      </w:r>
      <w:r w:rsidRPr="599D66C9">
        <w:rPr>
          <w:rFonts w:eastAsiaTheme="minorEastAsia"/>
        </w:rPr>
        <w:t xml:space="preserve"> Publicly acknowledge and reward tradespeople who successfully mentor and retain female apprentices, highlighting their contribution to the business's success and future skill capacity.</w:t>
      </w:r>
    </w:p>
    <w:p w14:paraId="15D2D082" w14:textId="77777777" w:rsidR="00851ED4" w:rsidRPr="00851ED4" w:rsidRDefault="00851ED4" w:rsidP="599D66C9">
      <w:pPr>
        <w:numPr>
          <w:ilvl w:val="0"/>
          <w:numId w:val="12"/>
        </w:numPr>
        <w:rPr>
          <w:rFonts w:eastAsiaTheme="minorEastAsia"/>
        </w:rPr>
      </w:pPr>
      <w:r w:rsidRPr="599D66C9">
        <w:rPr>
          <w:rFonts w:eastAsiaTheme="minorEastAsia"/>
          <w:b/>
          <w:bCs/>
        </w:rPr>
        <w:t>Share Success Stories:</w:t>
      </w:r>
      <w:r w:rsidRPr="599D66C9">
        <w:rPr>
          <w:rFonts w:eastAsiaTheme="minorEastAsia"/>
        </w:rPr>
        <w:t xml:space="preserve"> Use internal communications (or social media, with permission) to share stories of female apprentices thriving, which breaks down stereotypes and encourages others.</w:t>
      </w:r>
    </w:p>
    <w:p w14:paraId="134D706C" w14:textId="77777777" w:rsidR="00851ED4" w:rsidRDefault="00851ED4" w:rsidP="599D66C9">
      <w:pPr>
        <w:rPr>
          <w:rFonts w:eastAsiaTheme="minorEastAsia"/>
        </w:rPr>
      </w:pPr>
    </w:p>
    <w:p w14:paraId="4A487882" w14:textId="77777777" w:rsidR="00C40D4D" w:rsidRDefault="00C40D4D" w:rsidP="599D66C9">
      <w:pPr>
        <w:rPr>
          <w:rFonts w:eastAsiaTheme="minorEastAsia"/>
        </w:rPr>
      </w:pPr>
    </w:p>
    <w:p w14:paraId="1BBCCFF0" w14:textId="7685E3FC" w:rsidR="00C40D4D" w:rsidRPr="00394F4C" w:rsidRDefault="00C40D4D" w:rsidP="599D66C9">
      <w:pPr>
        <w:rPr>
          <w:rFonts w:eastAsiaTheme="minorEastAsia"/>
          <w:b/>
          <w:bCs/>
          <w:color w:val="EE0000"/>
        </w:rPr>
      </w:pPr>
      <w:r w:rsidRPr="00394F4C">
        <w:rPr>
          <w:rFonts w:eastAsiaTheme="minorEastAsia"/>
          <w:b/>
          <w:bCs/>
          <w:color w:val="EE0000"/>
        </w:rPr>
        <w:t>CASE STUDY: ACFA Apprentice of the Year – Female apprentice success story</w:t>
      </w:r>
    </w:p>
    <w:p w14:paraId="244CE3A8" w14:textId="77777777" w:rsidR="00851ED4" w:rsidRPr="001316F6" w:rsidRDefault="00851ED4" w:rsidP="599D66C9">
      <w:pPr>
        <w:rPr>
          <w:rFonts w:eastAsiaTheme="minorEastAsia"/>
        </w:rPr>
      </w:pPr>
    </w:p>
    <w:p w14:paraId="4C47B45B" w14:textId="77777777" w:rsidR="001316F6" w:rsidRPr="001316F6" w:rsidRDefault="001316F6" w:rsidP="599D66C9">
      <w:pPr>
        <w:rPr>
          <w:rFonts w:eastAsiaTheme="minorEastAsia"/>
        </w:rPr>
      </w:pPr>
      <w:r w:rsidRPr="599D66C9">
        <w:rPr>
          <w:rFonts w:eastAsiaTheme="minorEastAsia"/>
          <w:b/>
          <w:bCs/>
        </w:rPr>
        <w:t>Key Message:</w:t>
      </w:r>
      <w:r w:rsidRPr="599D66C9">
        <w:rPr>
          <w:rFonts w:eastAsiaTheme="minorEastAsia"/>
        </w:rPr>
        <w:t xml:space="preserve"> Supporting female apprentices strengthens your business and the industry. By creating safe, inclusive workplaces, providing mentorship, and recognising achievement, you build a stronger, more diverse, and more sustainable workforce for the future of cabinet making and furnishing.</w:t>
      </w:r>
    </w:p>
    <w:p w14:paraId="491D6496" w14:textId="77777777" w:rsidR="001316F6" w:rsidRDefault="001316F6" w:rsidP="599D66C9">
      <w:pPr>
        <w:rPr>
          <w:rFonts w:eastAsiaTheme="minorEastAsia"/>
        </w:rPr>
      </w:pPr>
    </w:p>
    <w:p w14:paraId="03549DE8" w14:textId="77777777" w:rsidR="009672AF" w:rsidRDefault="009672AF" w:rsidP="599D66C9">
      <w:pPr>
        <w:rPr>
          <w:rFonts w:eastAsiaTheme="minorEastAsia"/>
        </w:rPr>
      </w:pPr>
    </w:p>
    <w:p w14:paraId="6541800A" w14:textId="77777777" w:rsidR="00B34ED8" w:rsidRPr="00B34ED8" w:rsidRDefault="00B34ED8" w:rsidP="599D66C9">
      <w:pPr>
        <w:rPr>
          <w:rFonts w:eastAsiaTheme="minorEastAsia"/>
        </w:rPr>
      </w:pPr>
    </w:p>
    <w:p w14:paraId="30AD50B2" w14:textId="43460AE1" w:rsidR="00B34ED8" w:rsidRPr="00394F4C" w:rsidRDefault="00B34ED8" w:rsidP="599D66C9">
      <w:pPr>
        <w:rPr>
          <w:rFonts w:eastAsiaTheme="minorEastAsia"/>
          <w:b/>
          <w:bCs/>
          <w:color w:val="EE0000"/>
        </w:rPr>
      </w:pPr>
      <w:r w:rsidRPr="00394F4C">
        <w:rPr>
          <w:rFonts w:eastAsiaTheme="minorEastAsia"/>
          <w:b/>
          <w:bCs/>
          <w:color w:val="EE0000"/>
        </w:rPr>
        <w:t xml:space="preserve">PLACEHOLDER one page Infographic </w:t>
      </w:r>
    </w:p>
    <w:p w14:paraId="5E201C72" w14:textId="606C2CCE" w:rsidR="599D66C9" w:rsidRDefault="599D66C9" w:rsidP="599D66C9">
      <w:pPr>
        <w:rPr>
          <w:rFonts w:eastAsiaTheme="minorEastAsia"/>
          <w:b/>
          <w:bCs/>
        </w:rPr>
      </w:pPr>
    </w:p>
    <w:p w14:paraId="1CD9F4D3" w14:textId="18CAA1C9" w:rsidR="00B34ED8" w:rsidRPr="00B34ED8" w:rsidRDefault="00B34ED8" w:rsidP="599D66C9">
      <w:pPr>
        <w:rPr>
          <w:rFonts w:eastAsiaTheme="minorEastAsia"/>
          <w:b/>
          <w:bCs/>
          <w:sz w:val="28"/>
          <w:szCs w:val="28"/>
        </w:rPr>
      </w:pPr>
      <w:r w:rsidRPr="599D66C9">
        <w:rPr>
          <w:rFonts w:eastAsiaTheme="minorEastAsia"/>
          <w:b/>
          <w:bCs/>
          <w:sz w:val="28"/>
          <w:szCs w:val="28"/>
        </w:rPr>
        <w:t>Workplace awareness checklist for women in trades</w:t>
      </w:r>
    </w:p>
    <w:p w14:paraId="2B1A9BF9" w14:textId="6B1B5A91" w:rsidR="00B34ED8" w:rsidRPr="00B34ED8" w:rsidRDefault="00B34ED8" w:rsidP="599D66C9">
      <w:pPr>
        <w:rPr>
          <w:rFonts w:eastAsiaTheme="minorEastAsia"/>
        </w:rPr>
      </w:pPr>
      <w:r w:rsidRPr="599D66C9">
        <w:rPr>
          <w:rFonts w:eastAsiaTheme="minorEastAsia"/>
        </w:rPr>
        <w:t>This checklist supports employers in creating safe, respectful and inclusive workplaces for women in trades, particularly in male–dominated factory environments.</w:t>
      </w:r>
    </w:p>
    <w:p w14:paraId="36DE5D20" w14:textId="77777777" w:rsidR="00B34ED8" w:rsidRPr="00B34ED8" w:rsidRDefault="00B34ED8" w:rsidP="599D66C9">
      <w:pPr>
        <w:rPr>
          <w:rFonts w:eastAsiaTheme="minorEastAsia"/>
          <w:b/>
          <w:bCs/>
          <w:sz w:val="28"/>
          <w:szCs w:val="28"/>
        </w:rPr>
      </w:pPr>
      <w:r w:rsidRPr="599D66C9">
        <w:rPr>
          <w:rFonts w:eastAsiaTheme="minorEastAsia"/>
          <w:b/>
          <w:bCs/>
          <w:sz w:val="28"/>
          <w:szCs w:val="28"/>
        </w:rPr>
        <w:t>Facilities and Physical Environment</w:t>
      </w:r>
    </w:p>
    <w:p w14:paraId="0BA75AE9" w14:textId="77777777" w:rsidR="00B34ED8" w:rsidRPr="00B34ED8" w:rsidRDefault="00B34ED8" w:rsidP="599D66C9">
      <w:pPr>
        <w:numPr>
          <w:ilvl w:val="0"/>
          <w:numId w:val="14"/>
        </w:numPr>
        <w:rPr>
          <w:rFonts w:eastAsiaTheme="minorEastAsia"/>
        </w:rPr>
      </w:pPr>
      <w:r w:rsidRPr="599D66C9">
        <w:rPr>
          <w:rFonts w:eastAsiaTheme="minorEastAsia"/>
        </w:rPr>
        <w:t>Separate, clean toilet facilities are provided.</w:t>
      </w:r>
    </w:p>
    <w:p w14:paraId="2E575EA8" w14:textId="77777777" w:rsidR="00B34ED8" w:rsidRPr="00B34ED8" w:rsidRDefault="00B34ED8" w:rsidP="599D66C9">
      <w:pPr>
        <w:numPr>
          <w:ilvl w:val="0"/>
          <w:numId w:val="14"/>
        </w:numPr>
        <w:rPr>
          <w:rFonts w:eastAsiaTheme="minorEastAsia"/>
        </w:rPr>
      </w:pPr>
      <w:r w:rsidRPr="599D66C9">
        <w:rPr>
          <w:rFonts w:eastAsiaTheme="minorEastAsia"/>
        </w:rPr>
        <w:t>Women’s toilets include sanitary disposal bins</w:t>
      </w:r>
    </w:p>
    <w:p w14:paraId="68D72DD8" w14:textId="77777777" w:rsidR="00B34ED8" w:rsidRPr="00B34ED8" w:rsidRDefault="00B34ED8" w:rsidP="599D66C9">
      <w:pPr>
        <w:numPr>
          <w:ilvl w:val="0"/>
          <w:numId w:val="14"/>
        </w:numPr>
        <w:rPr>
          <w:rFonts w:eastAsiaTheme="minorEastAsia"/>
        </w:rPr>
      </w:pPr>
      <w:r w:rsidRPr="599D66C9">
        <w:rPr>
          <w:rFonts w:eastAsiaTheme="minorEastAsia"/>
        </w:rPr>
        <w:t>Appropriate change rooms or private spaces area available.</w:t>
      </w:r>
    </w:p>
    <w:p w14:paraId="71DBCB8A" w14:textId="4553B269" w:rsidR="00B34ED8" w:rsidRPr="00B34ED8" w:rsidRDefault="00B34ED8" w:rsidP="599D66C9">
      <w:pPr>
        <w:numPr>
          <w:ilvl w:val="0"/>
          <w:numId w:val="14"/>
        </w:numPr>
        <w:rPr>
          <w:rFonts w:eastAsiaTheme="minorEastAsia"/>
        </w:rPr>
      </w:pPr>
      <w:r w:rsidRPr="599D66C9">
        <w:rPr>
          <w:rFonts w:eastAsiaTheme="minorEastAsia"/>
        </w:rPr>
        <w:t>PPE and uniforms are supplied in suitable sizes and fits (not just men’s sizes).</w:t>
      </w:r>
    </w:p>
    <w:p w14:paraId="181C6698" w14:textId="77777777" w:rsidR="00B34ED8" w:rsidRPr="00B34ED8" w:rsidRDefault="00B34ED8" w:rsidP="599D66C9">
      <w:pPr>
        <w:rPr>
          <w:rFonts w:eastAsiaTheme="minorEastAsia"/>
          <w:b/>
          <w:bCs/>
          <w:sz w:val="28"/>
          <w:szCs w:val="28"/>
        </w:rPr>
      </w:pPr>
      <w:r w:rsidRPr="599D66C9">
        <w:rPr>
          <w:rFonts w:eastAsiaTheme="minorEastAsia"/>
          <w:b/>
          <w:bCs/>
          <w:sz w:val="28"/>
          <w:szCs w:val="28"/>
        </w:rPr>
        <w:t>Workplace Culture and Behaviour</w:t>
      </w:r>
    </w:p>
    <w:p w14:paraId="149899A2" w14:textId="469272DB" w:rsidR="00B34ED8" w:rsidRPr="00B34ED8" w:rsidRDefault="00B34ED8" w:rsidP="599D66C9">
      <w:pPr>
        <w:numPr>
          <w:ilvl w:val="0"/>
          <w:numId w:val="15"/>
        </w:numPr>
        <w:rPr>
          <w:rFonts w:eastAsiaTheme="minorEastAsia"/>
        </w:rPr>
      </w:pPr>
      <w:r w:rsidRPr="599D66C9">
        <w:rPr>
          <w:rFonts w:eastAsiaTheme="minorEastAsia"/>
        </w:rPr>
        <w:t xml:space="preserve">Workplace code of conduct includes zero tolerance for harassment or </w:t>
      </w:r>
      <w:r w:rsidR="00515299" w:rsidRPr="599D66C9">
        <w:rPr>
          <w:rFonts w:eastAsiaTheme="minorEastAsia"/>
        </w:rPr>
        <w:t xml:space="preserve">biased </w:t>
      </w:r>
      <w:r w:rsidRPr="599D66C9">
        <w:rPr>
          <w:rFonts w:eastAsiaTheme="minorEastAsia"/>
        </w:rPr>
        <w:t>behaviour</w:t>
      </w:r>
    </w:p>
    <w:p w14:paraId="3D4A891C" w14:textId="77777777" w:rsidR="00B34ED8" w:rsidRPr="00B34ED8" w:rsidRDefault="00B34ED8" w:rsidP="599D66C9">
      <w:pPr>
        <w:numPr>
          <w:ilvl w:val="0"/>
          <w:numId w:val="15"/>
        </w:numPr>
        <w:rPr>
          <w:rFonts w:eastAsiaTheme="minorEastAsia"/>
        </w:rPr>
      </w:pPr>
      <w:r w:rsidRPr="599D66C9">
        <w:rPr>
          <w:rFonts w:eastAsiaTheme="minorEastAsia"/>
        </w:rPr>
        <w:t>Acceptable workplace language is communicated and reinforced</w:t>
      </w:r>
    </w:p>
    <w:p w14:paraId="5407C4E7" w14:textId="4B8C1454" w:rsidR="00B34ED8" w:rsidRPr="00B34ED8" w:rsidRDefault="00B34ED8" w:rsidP="599D66C9">
      <w:pPr>
        <w:numPr>
          <w:ilvl w:val="0"/>
          <w:numId w:val="15"/>
        </w:numPr>
        <w:rPr>
          <w:rFonts w:eastAsiaTheme="minorEastAsia"/>
        </w:rPr>
      </w:pPr>
      <w:r w:rsidRPr="599D66C9">
        <w:rPr>
          <w:rFonts w:eastAsiaTheme="minorEastAsia"/>
        </w:rPr>
        <w:t>Supervisors encourage inclusion and participation in team activities and discussions</w:t>
      </w:r>
    </w:p>
    <w:p w14:paraId="4919A790" w14:textId="77777777" w:rsidR="00B34ED8" w:rsidRPr="00B34ED8" w:rsidRDefault="00B34ED8" w:rsidP="599D66C9">
      <w:pPr>
        <w:rPr>
          <w:rFonts w:eastAsiaTheme="minorEastAsia"/>
          <w:b/>
          <w:bCs/>
          <w:sz w:val="28"/>
          <w:szCs w:val="28"/>
        </w:rPr>
      </w:pPr>
      <w:r w:rsidRPr="599D66C9">
        <w:rPr>
          <w:rFonts w:eastAsiaTheme="minorEastAsia"/>
          <w:b/>
          <w:bCs/>
          <w:sz w:val="28"/>
          <w:szCs w:val="28"/>
        </w:rPr>
        <w:t>Training and Awareness</w:t>
      </w:r>
    </w:p>
    <w:p w14:paraId="783E0A63" w14:textId="64AC472A" w:rsidR="00B34ED8" w:rsidRPr="00B34ED8" w:rsidRDefault="00B34ED8" w:rsidP="599D66C9">
      <w:pPr>
        <w:numPr>
          <w:ilvl w:val="0"/>
          <w:numId w:val="16"/>
        </w:numPr>
        <w:rPr>
          <w:rFonts w:eastAsiaTheme="minorEastAsia"/>
        </w:rPr>
      </w:pPr>
      <w:r w:rsidRPr="599D66C9">
        <w:rPr>
          <w:rFonts w:eastAsiaTheme="minorEastAsia"/>
        </w:rPr>
        <w:t>Staff receive training in respectful workplace behaviour and unconscious bias</w:t>
      </w:r>
    </w:p>
    <w:p w14:paraId="7F217850" w14:textId="77777777" w:rsidR="00B34ED8" w:rsidRPr="00B34ED8" w:rsidRDefault="00B34ED8" w:rsidP="599D66C9">
      <w:pPr>
        <w:numPr>
          <w:ilvl w:val="0"/>
          <w:numId w:val="16"/>
        </w:numPr>
        <w:rPr>
          <w:rFonts w:eastAsiaTheme="minorEastAsia"/>
        </w:rPr>
      </w:pPr>
      <w:r w:rsidRPr="599D66C9">
        <w:rPr>
          <w:rFonts w:eastAsiaTheme="minorEastAsia"/>
        </w:rPr>
        <w:t>Supervisors are trained to support and mentor women apprentices</w:t>
      </w:r>
    </w:p>
    <w:p w14:paraId="3878595D" w14:textId="509D0BAF" w:rsidR="00B34ED8" w:rsidRPr="00B34ED8" w:rsidRDefault="00B34ED8" w:rsidP="599D66C9">
      <w:pPr>
        <w:numPr>
          <w:ilvl w:val="0"/>
          <w:numId w:val="16"/>
        </w:numPr>
        <w:rPr>
          <w:rFonts w:eastAsiaTheme="minorEastAsia"/>
        </w:rPr>
      </w:pPr>
      <w:r w:rsidRPr="599D66C9">
        <w:rPr>
          <w:rFonts w:eastAsiaTheme="minorEastAsia"/>
        </w:rPr>
        <w:t>Bystander intervention training is provided so all staff know how to act if issues arise</w:t>
      </w:r>
    </w:p>
    <w:p w14:paraId="7C09169A" w14:textId="77777777" w:rsidR="00B34ED8" w:rsidRPr="00B34ED8" w:rsidRDefault="00B34ED8" w:rsidP="599D66C9">
      <w:pPr>
        <w:rPr>
          <w:rFonts w:eastAsiaTheme="minorEastAsia"/>
          <w:b/>
          <w:bCs/>
          <w:sz w:val="28"/>
          <w:szCs w:val="28"/>
        </w:rPr>
      </w:pPr>
      <w:r w:rsidRPr="599D66C9">
        <w:rPr>
          <w:rFonts w:eastAsiaTheme="minorEastAsia"/>
          <w:b/>
          <w:bCs/>
          <w:sz w:val="28"/>
          <w:szCs w:val="28"/>
        </w:rPr>
        <w:t>Safety and Support Systems</w:t>
      </w:r>
    </w:p>
    <w:p w14:paraId="03B51FA4" w14:textId="77777777" w:rsidR="00B34ED8" w:rsidRPr="00B34ED8" w:rsidRDefault="00B34ED8" w:rsidP="599D66C9">
      <w:pPr>
        <w:numPr>
          <w:ilvl w:val="0"/>
          <w:numId w:val="17"/>
        </w:numPr>
        <w:rPr>
          <w:rFonts w:eastAsiaTheme="minorEastAsia"/>
        </w:rPr>
      </w:pPr>
      <w:r w:rsidRPr="599D66C9">
        <w:rPr>
          <w:rFonts w:eastAsiaTheme="minorEastAsia"/>
        </w:rPr>
        <w:t>WHS risk assessments consider the specific needs of women (including psychosocial hazards)</w:t>
      </w:r>
    </w:p>
    <w:p w14:paraId="568B7646" w14:textId="77777777" w:rsidR="00B34ED8" w:rsidRPr="00B34ED8" w:rsidRDefault="00B34ED8" w:rsidP="599D66C9">
      <w:pPr>
        <w:numPr>
          <w:ilvl w:val="0"/>
          <w:numId w:val="17"/>
        </w:numPr>
        <w:rPr>
          <w:rFonts w:eastAsiaTheme="minorEastAsia"/>
        </w:rPr>
      </w:pPr>
      <w:r w:rsidRPr="599D66C9">
        <w:rPr>
          <w:rFonts w:eastAsiaTheme="minorEastAsia"/>
        </w:rPr>
        <w:t>Clear reporting processes are in place for inappropriate behaviour or safety concerns</w:t>
      </w:r>
    </w:p>
    <w:p w14:paraId="3F452EE6" w14:textId="77777777" w:rsidR="00B34ED8" w:rsidRPr="00B34ED8" w:rsidRDefault="00B34ED8" w:rsidP="599D66C9">
      <w:pPr>
        <w:numPr>
          <w:ilvl w:val="0"/>
          <w:numId w:val="17"/>
        </w:numPr>
        <w:rPr>
          <w:rFonts w:eastAsiaTheme="minorEastAsia"/>
        </w:rPr>
      </w:pPr>
      <w:r w:rsidRPr="599D66C9">
        <w:rPr>
          <w:rFonts w:eastAsiaTheme="minorEastAsia"/>
        </w:rPr>
        <w:t>Reports are treated confidentially with no risk of reprisal</w:t>
      </w:r>
    </w:p>
    <w:p w14:paraId="5C2514BB" w14:textId="77777777" w:rsidR="00B34ED8" w:rsidRPr="00B34ED8" w:rsidRDefault="00B34ED8" w:rsidP="599D66C9">
      <w:pPr>
        <w:numPr>
          <w:ilvl w:val="0"/>
          <w:numId w:val="17"/>
        </w:numPr>
        <w:rPr>
          <w:rFonts w:eastAsiaTheme="minorEastAsia"/>
        </w:rPr>
      </w:pPr>
      <w:r w:rsidRPr="599D66C9">
        <w:rPr>
          <w:rFonts w:eastAsiaTheme="minorEastAsia"/>
        </w:rPr>
        <w:t>A mentoring or buddy program is available, ideally</w:t>
      </w:r>
    </w:p>
    <w:p w14:paraId="2A0C9408" w14:textId="7986A722" w:rsidR="009672AF" w:rsidRDefault="009672AF" w:rsidP="599D66C9">
      <w:pPr>
        <w:rPr>
          <w:rFonts w:eastAsiaTheme="minorEastAsia"/>
        </w:rPr>
      </w:pPr>
    </w:p>
    <w:p w14:paraId="14239D22" w14:textId="0B1038E0" w:rsidR="6E6762FA" w:rsidRDefault="6E6762FA" w:rsidP="599D66C9">
      <w:pPr>
        <w:pStyle w:val="Heading2"/>
        <w:shd w:val="clear" w:color="auto" w:fill="FFFFFF" w:themeFill="background1"/>
        <w:spacing w:before="1080" w:after="120"/>
        <w:rPr>
          <w:rFonts w:asciiTheme="minorHAnsi" w:eastAsiaTheme="minorEastAsia" w:hAnsiTheme="minorHAnsi" w:cstheme="minorBidi"/>
          <w:b/>
          <w:bCs/>
          <w:color w:val="auto"/>
          <w:sz w:val="28"/>
          <w:szCs w:val="28"/>
        </w:rPr>
      </w:pPr>
      <w:r w:rsidRPr="599D66C9">
        <w:rPr>
          <w:rFonts w:asciiTheme="minorHAnsi" w:eastAsiaTheme="minorEastAsia" w:hAnsiTheme="minorHAnsi" w:cstheme="minorBidi"/>
          <w:b/>
          <w:bCs/>
          <w:color w:val="auto"/>
          <w:sz w:val="28"/>
          <w:szCs w:val="28"/>
        </w:rPr>
        <w:t>Women in Trades</w:t>
      </w:r>
      <w:r w:rsidR="00394F4C">
        <w:rPr>
          <w:rFonts w:asciiTheme="minorHAnsi" w:eastAsiaTheme="minorEastAsia" w:hAnsiTheme="minorHAnsi" w:cstheme="minorBidi"/>
          <w:b/>
          <w:bCs/>
          <w:color w:val="auto"/>
          <w:sz w:val="28"/>
          <w:szCs w:val="28"/>
        </w:rPr>
        <w:t xml:space="preserve"> </w:t>
      </w:r>
    </w:p>
    <w:p w14:paraId="51CF82C0" w14:textId="20E7624A" w:rsidR="6E6762FA" w:rsidRDefault="6E6762FA" w:rsidP="599D66C9">
      <w:pPr>
        <w:shd w:val="clear" w:color="auto" w:fill="FFFFFF" w:themeFill="background1"/>
        <w:spacing w:after="240"/>
        <w:rPr>
          <w:rFonts w:eastAsiaTheme="minorEastAsia"/>
        </w:rPr>
      </w:pPr>
      <w:r w:rsidRPr="599D66C9">
        <w:rPr>
          <w:rFonts w:eastAsiaTheme="minorEastAsia"/>
        </w:rPr>
        <w:t xml:space="preserve">Support is available for women who start an apprenticeship in eligible trade occupations on the </w:t>
      </w:r>
      <w:hyperlink r:id="rId16" w:anchor="financial-support-for-apprentices-working-in-priority-occupations-2">
        <w:r w:rsidRPr="599D66C9">
          <w:rPr>
            <w:rStyle w:val="Hyperlink"/>
            <w:rFonts w:eastAsiaTheme="minorEastAsia"/>
            <w:color w:val="auto"/>
          </w:rPr>
          <w:t>Australian Apprenticeships Priority List</w:t>
        </w:r>
      </w:hyperlink>
      <w:r w:rsidRPr="599D66C9">
        <w:rPr>
          <w:rFonts w:eastAsiaTheme="minorEastAsia"/>
        </w:rPr>
        <w:t xml:space="preserve">. Eligible occupations are those that have had historically low rates of participation from women. </w:t>
      </w:r>
    </w:p>
    <w:p w14:paraId="577F530E" w14:textId="5F09578B" w:rsidR="6E6762FA" w:rsidRDefault="6E6762FA" w:rsidP="599D66C9">
      <w:pPr>
        <w:pStyle w:val="Heading3"/>
        <w:shd w:val="clear" w:color="auto" w:fill="FFFFFF" w:themeFill="background1"/>
        <w:spacing w:before="600" w:after="120"/>
        <w:rPr>
          <w:rFonts w:eastAsiaTheme="minorEastAsia" w:cstheme="minorBidi"/>
          <w:b/>
          <w:bCs/>
          <w:color w:val="auto"/>
        </w:rPr>
      </w:pPr>
      <w:r w:rsidRPr="599D66C9">
        <w:rPr>
          <w:rFonts w:eastAsiaTheme="minorEastAsia" w:cstheme="minorBidi"/>
          <w:b/>
          <w:bCs/>
          <w:color w:val="auto"/>
        </w:rPr>
        <w:t>What support will I get?</w:t>
      </w:r>
    </w:p>
    <w:p w14:paraId="43585824" w14:textId="77A5268B" w:rsidR="6E6762FA" w:rsidRDefault="6E6762FA" w:rsidP="599D66C9">
      <w:pPr>
        <w:pStyle w:val="ListParagraph"/>
        <w:numPr>
          <w:ilvl w:val="0"/>
          <w:numId w:val="1"/>
        </w:numPr>
        <w:shd w:val="clear" w:color="auto" w:fill="FFFFFF" w:themeFill="background1"/>
        <w:spacing w:after="0"/>
        <w:rPr>
          <w:rFonts w:eastAsiaTheme="minorEastAsia"/>
        </w:rPr>
      </w:pPr>
      <w:r w:rsidRPr="599D66C9">
        <w:rPr>
          <w:rFonts w:eastAsiaTheme="minorEastAsia"/>
        </w:rPr>
        <w:t>Personalised advice and information on career options and industry mentoring</w:t>
      </w:r>
    </w:p>
    <w:p w14:paraId="7CB5F6B4" w14:textId="784AE891" w:rsidR="6E6762FA" w:rsidRDefault="6E6762FA" w:rsidP="599D66C9">
      <w:pPr>
        <w:pStyle w:val="ListParagraph"/>
        <w:numPr>
          <w:ilvl w:val="0"/>
          <w:numId w:val="1"/>
        </w:numPr>
        <w:shd w:val="clear" w:color="auto" w:fill="FFFFFF" w:themeFill="background1"/>
        <w:spacing w:after="0"/>
        <w:rPr>
          <w:rFonts w:eastAsiaTheme="minorEastAsia"/>
        </w:rPr>
      </w:pPr>
      <w:r w:rsidRPr="599D66C9">
        <w:rPr>
          <w:rFonts w:eastAsiaTheme="minorEastAsia"/>
        </w:rPr>
        <w:t>Access to professional networks</w:t>
      </w:r>
    </w:p>
    <w:p w14:paraId="0A57FC56" w14:textId="006D778C" w:rsidR="6E6762FA" w:rsidRDefault="6E6762FA" w:rsidP="599D66C9">
      <w:pPr>
        <w:pStyle w:val="ListParagraph"/>
        <w:numPr>
          <w:ilvl w:val="0"/>
          <w:numId w:val="1"/>
        </w:numPr>
        <w:shd w:val="clear" w:color="auto" w:fill="FFFFFF" w:themeFill="background1"/>
        <w:spacing w:after="0"/>
        <w:rPr>
          <w:rFonts w:eastAsiaTheme="minorEastAsia"/>
        </w:rPr>
      </w:pPr>
      <w:r w:rsidRPr="599D66C9">
        <w:rPr>
          <w:rFonts w:eastAsiaTheme="minorEastAsia"/>
        </w:rPr>
        <w:t>Additional well-being care and support</w:t>
      </w:r>
    </w:p>
    <w:p w14:paraId="4D3F1BCB" w14:textId="38AD5080" w:rsidR="6E6762FA" w:rsidRDefault="6E6762FA" w:rsidP="599D66C9">
      <w:pPr>
        <w:pStyle w:val="ListParagraph"/>
        <w:numPr>
          <w:ilvl w:val="0"/>
          <w:numId w:val="1"/>
        </w:numPr>
        <w:shd w:val="clear" w:color="auto" w:fill="FFFFFF" w:themeFill="background1"/>
        <w:spacing w:after="0"/>
        <w:rPr>
          <w:rFonts w:eastAsiaTheme="minorEastAsia"/>
        </w:rPr>
      </w:pPr>
      <w:r w:rsidRPr="599D66C9">
        <w:rPr>
          <w:rFonts w:eastAsiaTheme="minorEastAsia"/>
        </w:rPr>
        <w:t>Entrepreneurship training</w:t>
      </w:r>
    </w:p>
    <w:p w14:paraId="7133630D" w14:textId="2CF666E1" w:rsidR="6E6762FA" w:rsidRDefault="6E6762FA" w:rsidP="599D66C9">
      <w:pPr>
        <w:pStyle w:val="ListParagraph"/>
        <w:numPr>
          <w:ilvl w:val="0"/>
          <w:numId w:val="1"/>
        </w:numPr>
        <w:shd w:val="clear" w:color="auto" w:fill="FFFFFF" w:themeFill="background1"/>
        <w:spacing w:after="0"/>
        <w:rPr>
          <w:rFonts w:eastAsiaTheme="minorEastAsia"/>
          <w:u w:val="single"/>
        </w:rPr>
      </w:pPr>
      <w:r w:rsidRPr="599D66C9">
        <w:rPr>
          <w:rFonts w:eastAsiaTheme="minorEastAsia"/>
        </w:rPr>
        <w:t xml:space="preserve">Access to </w:t>
      </w:r>
      <w:hyperlink r:id="rId17">
        <w:r w:rsidRPr="599D66C9">
          <w:rPr>
            <w:rStyle w:val="Hyperlink"/>
            <w:rFonts w:eastAsiaTheme="minorEastAsia"/>
            <w:color w:val="auto"/>
          </w:rPr>
          <w:t>additional financial support</w:t>
        </w:r>
      </w:hyperlink>
    </w:p>
    <w:p w14:paraId="02583ECA" w14:textId="54A985B8" w:rsidR="599D66C9" w:rsidRDefault="599D66C9" w:rsidP="599D66C9">
      <w:pPr>
        <w:rPr>
          <w:rFonts w:eastAsiaTheme="minorEastAsia"/>
        </w:rPr>
      </w:pPr>
    </w:p>
    <w:sectPr w:rsidR="599D66C9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11E54" w14:textId="77777777" w:rsidR="00E57A43" w:rsidRDefault="00E57A43" w:rsidP="00E57A43">
      <w:pPr>
        <w:spacing w:after="0" w:line="240" w:lineRule="auto"/>
      </w:pPr>
      <w:r>
        <w:separator/>
      </w:r>
    </w:p>
  </w:endnote>
  <w:endnote w:type="continuationSeparator" w:id="0">
    <w:p w14:paraId="524C44D6" w14:textId="77777777" w:rsidR="00E57A43" w:rsidRDefault="00E57A43" w:rsidP="00E57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524B2" w14:textId="77777777" w:rsidR="00E57A43" w:rsidRDefault="00E57A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3442D" w14:textId="77777777" w:rsidR="00E57A43" w:rsidRDefault="00E57A4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6DD04" w14:textId="77777777" w:rsidR="00E57A43" w:rsidRDefault="00E57A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F7974" w14:textId="77777777" w:rsidR="00E57A43" w:rsidRDefault="00E57A43" w:rsidP="00E57A43">
      <w:pPr>
        <w:spacing w:after="0" w:line="240" w:lineRule="auto"/>
      </w:pPr>
      <w:r>
        <w:separator/>
      </w:r>
    </w:p>
  </w:footnote>
  <w:footnote w:type="continuationSeparator" w:id="0">
    <w:p w14:paraId="62A4F9C1" w14:textId="77777777" w:rsidR="00E57A43" w:rsidRDefault="00E57A43" w:rsidP="00E57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85EDF" w14:textId="77777777" w:rsidR="00E57A43" w:rsidRDefault="00E57A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ustomXmlInsRangeStart w:id="0" w:author="Kristy Cole" w:date="2025-10-29T14:33:00Z"/>
  <w:sdt>
    <w:sdtPr>
      <w:id w:val="-1947998035"/>
      <w:docPartObj>
        <w:docPartGallery w:val="Watermarks"/>
        <w:docPartUnique/>
      </w:docPartObj>
    </w:sdtPr>
    <w:sdtEndPr/>
    <w:sdtContent>
      <w:customXmlInsRangeEnd w:id="0"/>
      <w:p w14:paraId="18294FD2" w14:textId="1F5BC6C8" w:rsidR="00E57A43" w:rsidRDefault="00545CA5">
        <w:pPr>
          <w:pStyle w:val="Header"/>
        </w:pPr>
        <w:ins w:id="1" w:author="Kristy Cole" w:date="2025-10-29T14:33:00Z" w16du:dateUtc="2025-10-29T03:33:00Z">
          <w:r>
            <w:rPr>
              <w:noProof/>
            </w:rPr>
            <w:pict w14:anchorId="6A29CA3A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57831064" o:spid="_x0000_s2049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RAFT"/>
                <w10:wrap anchorx="margin" anchory="margin"/>
              </v:shape>
            </w:pict>
          </w:r>
        </w:ins>
      </w:p>
      <w:customXmlInsRangeStart w:id="2" w:author="Kristy Cole" w:date="2025-10-29T14:33:00Z"/>
    </w:sdtContent>
  </w:sdt>
  <w:customXmlInsRangeEnd w:id="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8F20D" w14:textId="77777777" w:rsidR="00E57A43" w:rsidRDefault="00E57A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615D5"/>
    <w:multiLevelType w:val="multilevel"/>
    <w:tmpl w:val="86E46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306ADC"/>
    <w:multiLevelType w:val="multilevel"/>
    <w:tmpl w:val="842AD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38611D"/>
    <w:multiLevelType w:val="multilevel"/>
    <w:tmpl w:val="E182D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524324E"/>
    <w:multiLevelType w:val="multilevel"/>
    <w:tmpl w:val="0C4C1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AD4E62"/>
    <w:multiLevelType w:val="multilevel"/>
    <w:tmpl w:val="8F706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0C3B79"/>
    <w:multiLevelType w:val="multilevel"/>
    <w:tmpl w:val="B6102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0610D9"/>
    <w:multiLevelType w:val="multilevel"/>
    <w:tmpl w:val="F2D2E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5F66064"/>
    <w:multiLevelType w:val="multilevel"/>
    <w:tmpl w:val="697AF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FA11F4B"/>
    <w:multiLevelType w:val="multilevel"/>
    <w:tmpl w:val="75EEB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224E1F"/>
    <w:multiLevelType w:val="multilevel"/>
    <w:tmpl w:val="A55E8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CA469F"/>
    <w:multiLevelType w:val="multilevel"/>
    <w:tmpl w:val="E40AD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C354CB"/>
    <w:multiLevelType w:val="multilevel"/>
    <w:tmpl w:val="69C08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12108FF"/>
    <w:multiLevelType w:val="multilevel"/>
    <w:tmpl w:val="79E6F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A23A82"/>
    <w:multiLevelType w:val="hybridMultilevel"/>
    <w:tmpl w:val="6CC2C28C"/>
    <w:lvl w:ilvl="0" w:tplc="0A0E21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C837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4E53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C5E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0C8A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B25B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8276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8A9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2A0C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A8485B"/>
    <w:multiLevelType w:val="multilevel"/>
    <w:tmpl w:val="26446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9824DB"/>
    <w:multiLevelType w:val="multilevel"/>
    <w:tmpl w:val="39804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CCD1267"/>
    <w:multiLevelType w:val="multilevel"/>
    <w:tmpl w:val="46967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47989421">
    <w:abstractNumId w:val="13"/>
  </w:num>
  <w:num w:numId="2" w16cid:durableId="799610079">
    <w:abstractNumId w:val="15"/>
  </w:num>
  <w:num w:numId="3" w16cid:durableId="2029716216">
    <w:abstractNumId w:val="10"/>
  </w:num>
  <w:num w:numId="4" w16cid:durableId="169293402">
    <w:abstractNumId w:val="0"/>
  </w:num>
  <w:num w:numId="5" w16cid:durableId="1437166839">
    <w:abstractNumId w:val="11"/>
  </w:num>
  <w:num w:numId="6" w16cid:durableId="1494564794">
    <w:abstractNumId w:val="5"/>
  </w:num>
  <w:num w:numId="7" w16cid:durableId="1560440451">
    <w:abstractNumId w:val="4"/>
  </w:num>
  <w:num w:numId="8" w16cid:durableId="926771231">
    <w:abstractNumId w:val="12"/>
  </w:num>
  <w:num w:numId="9" w16cid:durableId="1771967117">
    <w:abstractNumId w:val="16"/>
  </w:num>
  <w:num w:numId="10" w16cid:durableId="646932879">
    <w:abstractNumId w:val="14"/>
  </w:num>
  <w:num w:numId="11" w16cid:durableId="661279557">
    <w:abstractNumId w:val="8"/>
  </w:num>
  <w:num w:numId="12" w16cid:durableId="1720518609">
    <w:abstractNumId w:val="9"/>
  </w:num>
  <w:num w:numId="13" w16cid:durableId="758795762">
    <w:abstractNumId w:val="3"/>
  </w:num>
  <w:num w:numId="14" w16cid:durableId="516627148">
    <w:abstractNumId w:val="2"/>
  </w:num>
  <w:num w:numId="15" w16cid:durableId="201212208">
    <w:abstractNumId w:val="7"/>
  </w:num>
  <w:num w:numId="16" w16cid:durableId="1358656960">
    <w:abstractNumId w:val="1"/>
  </w:num>
  <w:num w:numId="17" w16cid:durableId="301813618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risty Cole">
    <w15:presenceInfo w15:providerId="AD" w15:userId="S::kcole@acfa.net.au::9e028a32-bddb-497b-8870-70401d2807b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6F6"/>
    <w:rsid w:val="00091E91"/>
    <w:rsid w:val="000C7126"/>
    <w:rsid w:val="001316F6"/>
    <w:rsid w:val="001A07B5"/>
    <w:rsid w:val="002973E3"/>
    <w:rsid w:val="00394F4C"/>
    <w:rsid w:val="004E4B73"/>
    <w:rsid w:val="00515299"/>
    <w:rsid w:val="00545CA5"/>
    <w:rsid w:val="005A79F1"/>
    <w:rsid w:val="005B60CE"/>
    <w:rsid w:val="005F5FC6"/>
    <w:rsid w:val="0060441F"/>
    <w:rsid w:val="00633848"/>
    <w:rsid w:val="00754615"/>
    <w:rsid w:val="007778E3"/>
    <w:rsid w:val="008333C5"/>
    <w:rsid w:val="00851ED4"/>
    <w:rsid w:val="008A2CF1"/>
    <w:rsid w:val="008A6D37"/>
    <w:rsid w:val="009672AF"/>
    <w:rsid w:val="00981C8B"/>
    <w:rsid w:val="00B34ED8"/>
    <w:rsid w:val="00B94E3C"/>
    <w:rsid w:val="00C02C98"/>
    <w:rsid w:val="00C40D4D"/>
    <w:rsid w:val="00DB1D41"/>
    <w:rsid w:val="00E57A43"/>
    <w:rsid w:val="00EF5BD7"/>
    <w:rsid w:val="00EF7EAA"/>
    <w:rsid w:val="01880F65"/>
    <w:rsid w:val="01C2C6E7"/>
    <w:rsid w:val="040B1609"/>
    <w:rsid w:val="0443D141"/>
    <w:rsid w:val="06EB3DFD"/>
    <w:rsid w:val="08107D23"/>
    <w:rsid w:val="14846EA7"/>
    <w:rsid w:val="18CAF2F7"/>
    <w:rsid w:val="196A5FA7"/>
    <w:rsid w:val="1A526ADB"/>
    <w:rsid w:val="1B3801C3"/>
    <w:rsid w:val="1B956E32"/>
    <w:rsid w:val="21446622"/>
    <w:rsid w:val="239CC3F0"/>
    <w:rsid w:val="25E92D81"/>
    <w:rsid w:val="27CE3BE5"/>
    <w:rsid w:val="281EF35A"/>
    <w:rsid w:val="2EB1CFBF"/>
    <w:rsid w:val="2FCF8F73"/>
    <w:rsid w:val="32AFEA71"/>
    <w:rsid w:val="375AE747"/>
    <w:rsid w:val="378CE09D"/>
    <w:rsid w:val="392DA042"/>
    <w:rsid w:val="3A46C3D0"/>
    <w:rsid w:val="3AE6E970"/>
    <w:rsid w:val="3C0574C4"/>
    <w:rsid w:val="3E896A9C"/>
    <w:rsid w:val="3F0724CA"/>
    <w:rsid w:val="4811377A"/>
    <w:rsid w:val="4DAE46BB"/>
    <w:rsid w:val="4E51218F"/>
    <w:rsid w:val="511E10A2"/>
    <w:rsid w:val="55B832A5"/>
    <w:rsid w:val="586FA257"/>
    <w:rsid w:val="599D66C9"/>
    <w:rsid w:val="5A6299B0"/>
    <w:rsid w:val="5ABFABE1"/>
    <w:rsid w:val="5EF76D7E"/>
    <w:rsid w:val="61004D24"/>
    <w:rsid w:val="62853D14"/>
    <w:rsid w:val="668D898D"/>
    <w:rsid w:val="68460012"/>
    <w:rsid w:val="6A10F4A5"/>
    <w:rsid w:val="6A4E545F"/>
    <w:rsid w:val="6BEDF2B7"/>
    <w:rsid w:val="6E6762FA"/>
    <w:rsid w:val="7E9D66C8"/>
    <w:rsid w:val="7F06A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6784F46"/>
  <w15:chartTrackingRefBased/>
  <w15:docId w15:val="{CF01DB8C-355A-4BCE-9211-3376300A0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16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16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16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16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16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16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16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16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16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16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16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16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16F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16F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16F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16F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16F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16F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316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316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16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316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316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316F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316F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316F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16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16F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316F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316F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6F6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131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A2C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A2C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A2C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2C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2CF1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8A2CF1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E57A4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57A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7A43"/>
  </w:style>
  <w:style w:type="paragraph" w:styleId="Footer">
    <w:name w:val="footer"/>
    <w:basedOn w:val="Normal"/>
    <w:link w:val="FooterChar"/>
    <w:uiPriority w:val="99"/>
    <w:unhideWhenUsed/>
    <w:rsid w:val="00E57A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7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nawic.com.au/" TargetMode="Externa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saltaustralia.org.au/" TargetMode="External"/><Relationship Id="rId17" Type="http://schemas.openxmlformats.org/officeDocument/2006/relationships/hyperlink" Target="https://www.apprenticeships.gov.au/support-and-resources/financial-support-apprentices" TargetMode="Externa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pprenticeships.gov.au/support-and-resources/financial-support-apprentices-priority-occupations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deswomenaus.com/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headspace.org.au/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beyondblue.org.au/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E9237B66A1C47B5CB4B0963D4919E" ma:contentTypeVersion="0" ma:contentTypeDescription="Create a new document." ma:contentTypeScope="" ma:versionID="7c4b3ec317c385911e27f921128311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76ef529c39306168521fdb1fa67254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C47BDF-465C-45F3-AFCA-82E1ED4EC3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B3AD3B-EB40-4F93-8F3F-3C6C5E3EAB3C}"/>
</file>

<file path=customXml/itemProps3.xml><?xml version="1.0" encoding="utf-8"?>
<ds:datastoreItem xmlns:ds="http://schemas.openxmlformats.org/officeDocument/2006/customXml" ds:itemID="{AB378366-A60E-42E2-A3AA-73DC9F9904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A1369F-FC9D-4629-98FF-CF201AE544BF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50b7c410-dce9-463b-81f8-73e20a9d115d"/>
    <ds:schemaRef ds:uri="http://www.w3.org/XML/1998/namespace"/>
    <ds:schemaRef ds:uri="http://schemas.openxmlformats.org/package/2006/metadata/core-properties"/>
    <ds:schemaRef ds:uri="b7c30f79-f8eb-4508-8095-4c6bdcbc98c6"/>
    <ds:schemaRef ds:uri="http://purl.org/dc/dcmitype/"/>
    <ds:schemaRef ds:uri="102dc1fd-8f52-48da-b764-5a9278f0784a"/>
    <ds:schemaRef ds:uri="http://schemas.microsoft.com/office/2006/metadata/properties"/>
    <ds:schemaRef ds:uri="http://purl.org/dc/terms/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7da3aec3-b75a-40c5-bbde-bb9482fd781a}" enabled="1" method="Privileged" siteId="{95ff684b-4ed3-4b7d-8e2d-6028cb933a8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1917</Words>
  <Characters>10813</Characters>
  <Application>Microsoft Office Word</Application>
  <DocSecurity>0</DocSecurity>
  <Lines>235</Lines>
  <Paragraphs>121</Paragraphs>
  <ScaleCrop>false</ScaleCrop>
  <Company/>
  <LinksUpToDate>false</LinksUpToDate>
  <CharactersWithSpaces>12609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 Cole</dc:creator>
  <cp:keywords/>
  <dc:description/>
  <cp:lastModifiedBy>Kristy Cole</cp:lastModifiedBy>
  <cp:revision>21</cp:revision>
  <dcterms:created xsi:type="dcterms:W3CDTF">2025-10-23T18:07:00Z</dcterms:created>
  <dcterms:modified xsi:type="dcterms:W3CDTF">2025-11-07T01:12:00Z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0x010100A3CE9237B66A1C47B5CB4B0963D4919E</vt:lpwstr>
  </property>
  <property fmtid="{D5CDD505-2E9C-101B-9397-08002B2CF9AE}" pid="3" name="MediaServiceImageTags">
    <vt:lpwstr/>
  </property>
</Properties>
</file>